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A90" w:rsidRPr="00D15971" w:rsidRDefault="00F345B7" w:rsidP="00C71020">
      <w:pPr>
        <w:wordWrap/>
        <w:snapToGrid w:val="0"/>
        <w:jc w:val="center"/>
        <w:rPr>
          <w:rFonts w:ascii="Times New Roman"/>
          <w:sz w:val="22"/>
          <w:szCs w:val="22"/>
          <w:lang w:val="en-NZ"/>
        </w:rPr>
      </w:pPr>
      <w:r w:rsidRPr="00D15971">
        <w:rPr>
          <w:rFonts w:ascii="Times New Roman"/>
          <w:noProof/>
          <w:sz w:val="22"/>
          <w:szCs w:val="22"/>
          <w:lang w:eastAsia="zh-CN"/>
        </w:rPr>
        <w:drawing>
          <wp:inline distT="0" distB="0" distL="0" distR="0">
            <wp:extent cx="1871330" cy="982237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1133" cy="9821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6208" w:rsidRPr="00D15971" w:rsidRDefault="00C46208" w:rsidP="00C71020">
      <w:pPr>
        <w:wordWrap/>
        <w:snapToGrid w:val="0"/>
        <w:jc w:val="center"/>
        <w:rPr>
          <w:rFonts w:ascii="Times New Roman"/>
          <w:b/>
          <w:sz w:val="22"/>
          <w:szCs w:val="22"/>
          <w:lang w:val="en-NZ"/>
        </w:rPr>
      </w:pPr>
      <w:r w:rsidRPr="00D15971">
        <w:rPr>
          <w:rFonts w:ascii="Times New Roman"/>
          <w:b/>
          <w:sz w:val="22"/>
          <w:szCs w:val="22"/>
          <w:lang w:val="en-NZ"/>
        </w:rPr>
        <w:t>SCIENTIFIC COMMITTEE</w:t>
      </w:r>
    </w:p>
    <w:p w:rsidR="00C46208" w:rsidRPr="00D15971" w:rsidRDefault="00020267" w:rsidP="00C71020">
      <w:pPr>
        <w:wordWrap/>
        <w:snapToGrid w:val="0"/>
        <w:jc w:val="center"/>
        <w:rPr>
          <w:rFonts w:ascii="Times New Roman"/>
          <w:b/>
          <w:sz w:val="22"/>
          <w:szCs w:val="22"/>
          <w:lang w:val="en-NZ"/>
        </w:rPr>
      </w:pPr>
      <w:r>
        <w:rPr>
          <w:rFonts w:ascii="Times New Roman" w:hint="eastAsia"/>
          <w:b/>
          <w:sz w:val="22"/>
          <w:szCs w:val="22"/>
          <w:lang w:val="en-NZ"/>
        </w:rPr>
        <w:t>TWELFTH</w:t>
      </w:r>
      <w:r w:rsidR="00C46208" w:rsidRPr="00D15971">
        <w:rPr>
          <w:rFonts w:ascii="Times New Roman"/>
          <w:b/>
          <w:sz w:val="22"/>
          <w:szCs w:val="22"/>
          <w:lang w:val="en-NZ"/>
        </w:rPr>
        <w:t xml:space="preserve"> REGULAR SESSION</w:t>
      </w:r>
    </w:p>
    <w:p w:rsidR="00020267" w:rsidRPr="00020267" w:rsidRDefault="00020267" w:rsidP="00020267">
      <w:pPr>
        <w:snapToGrid w:val="0"/>
        <w:spacing w:line="200" w:lineRule="exact"/>
        <w:jc w:val="center"/>
        <w:rPr>
          <w:rFonts w:ascii="Times New Roman"/>
          <w:bCs/>
          <w:sz w:val="22"/>
          <w:szCs w:val="22"/>
        </w:rPr>
      </w:pPr>
      <w:r w:rsidRPr="00020267">
        <w:rPr>
          <w:rFonts w:ascii="Times New Roman" w:hint="eastAsia"/>
          <w:bCs/>
          <w:sz w:val="22"/>
          <w:szCs w:val="22"/>
        </w:rPr>
        <w:t>Bali</w:t>
      </w:r>
      <w:r w:rsidRPr="00020267">
        <w:rPr>
          <w:rFonts w:ascii="Times New Roman"/>
          <w:bCs/>
          <w:sz w:val="22"/>
          <w:szCs w:val="22"/>
        </w:rPr>
        <w:t xml:space="preserve">, </w:t>
      </w:r>
      <w:r w:rsidRPr="00020267">
        <w:rPr>
          <w:rFonts w:ascii="Times New Roman" w:hint="eastAsia"/>
          <w:bCs/>
          <w:sz w:val="22"/>
          <w:szCs w:val="22"/>
        </w:rPr>
        <w:t>Indonesia</w:t>
      </w:r>
    </w:p>
    <w:p w:rsidR="00C46208" w:rsidRPr="00020267" w:rsidRDefault="00020267" w:rsidP="00020267">
      <w:pPr>
        <w:wordWrap/>
        <w:snapToGrid w:val="0"/>
        <w:jc w:val="center"/>
        <w:rPr>
          <w:rFonts w:ascii="Times New Roman"/>
          <w:bCs/>
          <w:sz w:val="22"/>
          <w:szCs w:val="22"/>
        </w:rPr>
      </w:pPr>
      <w:r w:rsidRPr="00020267">
        <w:rPr>
          <w:rFonts w:ascii="Times New Roman" w:hint="eastAsia"/>
          <w:bCs/>
          <w:sz w:val="22"/>
          <w:szCs w:val="22"/>
        </w:rPr>
        <w:t>3</w:t>
      </w:r>
      <w:r w:rsidRPr="00020267">
        <w:rPr>
          <w:rFonts w:ascii="Times New Roman"/>
          <w:bCs/>
          <w:sz w:val="22"/>
          <w:szCs w:val="22"/>
        </w:rPr>
        <w:t>-1</w:t>
      </w:r>
      <w:r w:rsidRPr="00020267">
        <w:rPr>
          <w:rFonts w:ascii="Times New Roman" w:hint="eastAsia"/>
          <w:bCs/>
          <w:sz w:val="22"/>
          <w:szCs w:val="22"/>
        </w:rPr>
        <w:t>1</w:t>
      </w:r>
      <w:r w:rsidRPr="00020267">
        <w:rPr>
          <w:rFonts w:ascii="Times New Roman"/>
          <w:bCs/>
          <w:sz w:val="22"/>
          <w:szCs w:val="22"/>
        </w:rPr>
        <w:t xml:space="preserve"> August 201</w:t>
      </w:r>
      <w:r w:rsidRPr="00020267">
        <w:rPr>
          <w:rFonts w:ascii="Times New Roman" w:hint="eastAsia"/>
          <w:bCs/>
          <w:sz w:val="22"/>
          <w:szCs w:val="22"/>
        </w:rPr>
        <w:t>6</w:t>
      </w:r>
    </w:p>
    <w:p w:rsidR="002E6A90" w:rsidRPr="00D15971" w:rsidRDefault="00AA12B7" w:rsidP="00C71020">
      <w:pPr>
        <w:pBdr>
          <w:top w:val="single" w:sz="18" w:space="1" w:color="auto"/>
          <w:bottom w:val="single" w:sz="18" w:space="1" w:color="auto"/>
        </w:pBdr>
        <w:wordWrap/>
        <w:adjustRightInd w:val="0"/>
        <w:snapToGrid w:val="0"/>
        <w:jc w:val="center"/>
        <w:rPr>
          <w:rFonts w:ascii="Times New Roman"/>
          <w:b/>
          <w:bCs/>
          <w:sz w:val="22"/>
          <w:szCs w:val="22"/>
        </w:rPr>
      </w:pPr>
      <w:r w:rsidRPr="00D15971">
        <w:rPr>
          <w:rFonts w:ascii="Times New Roman"/>
          <w:b/>
          <w:bCs/>
          <w:sz w:val="22"/>
          <w:szCs w:val="22"/>
        </w:rPr>
        <w:t>INDICATIVE SCHE</w:t>
      </w:r>
      <w:r w:rsidR="00D215BF" w:rsidRPr="00D15971">
        <w:rPr>
          <w:rFonts w:ascii="Times New Roman"/>
          <w:b/>
          <w:bCs/>
          <w:sz w:val="22"/>
          <w:szCs w:val="22"/>
        </w:rPr>
        <w:t>DUL</w:t>
      </w:r>
      <w:r w:rsidRPr="00D15971">
        <w:rPr>
          <w:rFonts w:ascii="Times New Roman"/>
          <w:b/>
          <w:bCs/>
          <w:sz w:val="22"/>
          <w:szCs w:val="22"/>
        </w:rPr>
        <w:t>E</w:t>
      </w:r>
    </w:p>
    <w:p w:rsidR="002E6A90" w:rsidRPr="00D15971" w:rsidRDefault="001A283A" w:rsidP="00C71020">
      <w:pPr>
        <w:wordWrap/>
        <w:adjustRightInd w:val="0"/>
        <w:snapToGrid w:val="0"/>
        <w:jc w:val="right"/>
        <w:rPr>
          <w:rFonts w:ascii="Times New Roman"/>
          <w:b/>
          <w:bCs/>
          <w:sz w:val="22"/>
          <w:szCs w:val="22"/>
        </w:rPr>
      </w:pPr>
      <w:r w:rsidRPr="00D15971">
        <w:rPr>
          <w:rFonts w:ascii="Times New Roman"/>
          <w:b/>
          <w:sz w:val="22"/>
          <w:szCs w:val="22"/>
          <w:lang w:val="en-NZ"/>
        </w:rPr>
        <w:t>WCPFC-SC</w:t>
      </w:r>
      <w:r w:rsidR="00A67885">
        <w:rPr>
          <w:rFonts w:ascii="Times New Roman" w:hint="eastAsia"/>
          <w:b/>
          <w:sz w:val="22"/>
          <w:szCs w:val="22"/>
          <w:lang w:val="en-NZ"/>
        </w:rPr>
        <w:t>1</w:t>
      </w:r>
      <w:r w:rsidR="00020267">
        <w:rPr>
          <w:rFonts w:ascii="Times New Roman" w:hint="eastAsia"/>
          <w:b/>
          <w:sz w:val="22"/>
          <w:szCs w:val="22"/>
          <w:lang w:val="en-NZ"/>
        </w:rPr>
        <w:t>2</w:t>
      </w:r>
      <w:r w:rsidRPr="00D15971">
        <w:rPr>
          <w:rFonts w:ascii="Times New Roman"/>
          <w:b/>
          <w:sz w:val="22"/>
          <w:szCs w:val="22"/>
          <w:lang w:val="en-NZ"/>
        </w:rPr>
        <w:t>-201</w:t>
      </w:r>
      <w:r w:rsidR="00020267">
        <w:rPr>
          <w:rFonts w:ascii="Times New Roman" w:hint="eastAsia"/>
          <w:b/>
          <w:sz w:val="22"/>
          <w:szCs w:val="22"/>
          <w:lang w:val="en-NZ"/>
        </w:rPr>
        <w:t>6</w:t>
      </w:r>
      <w:r w:rsidR="00C46208" w:rsidRPr="00D15971">
        <w:rPr>
          <w:rFonts w:ascii="Times New Roman"/>
          <w:b/>
          <w:sz w:val="22"/>
          <w:szCs w:val="22"/>
          <w:lang w:val="en-NZ"/>
        </w:rPr>
        <w:t>/04</w:t>
      </w:r>
    </w:p>
    <w:p w:rsidR="00A45F80" w:rsidRDefault="00A45F80" w:rsidP="00C71020">
      <w:pPr>
        <w:wordWrap/>
        <w:adjustRightInd w:val="0"/>
        <w:snapToGrid w:val="0"/>
        <w:jc w:val="left"/>
        <w:rPr>
          <w:rFonts w:ascii="Times New Roman"/>
          <w:b/>
          <w:bCs/>
          <w:szCs w:val="20"/>
          <w:u w:val="single"/>
        </w:rPr>
      </w:pPr>
    </w:p>
    <w:p w:rsidR="00293C40" w:rsidRPr="003F18AF" w:rsidRDefault="00A45F80" w:rsidP="00A45F80">
      <w:pPr>
        <w:wordWrap/>
        <w:adjustRightInd w:val="0"/>
        <w:snapToGrid w:val="0"/>
        <w:ind w:left="800"/>
        <w:jc w:val="right"/>
        <w:rPr>
          <w:rFonts w:ascii="Times New Roman"/>
          <w:bCs/>
          <w:szCs w:val="20"/>
        </w:rPr>
      </w:pPr>
      <w:r w:rsidRPr="003F18AF">
        <w:rPr>
          <w:rFonts w:ascii="Times New Roman" w:hint="eastAsia"/>
          <w:bCs/>
          <w:szCs w:val="20"/>
        </w:rPr>
        <w:t>(</w:t>
      </w:r>
      <w:r w:rsidRPr="003F18AF">
        <w:rPr>
          <w:rFonts w:ascii="Times New Roman"/>
          <w:bCs/>
          <w:szCs w:val="20"/>
        </w:rPr>
        <w:t>N</w:t>
      </w:r>
      <w:r w:rsidRPr="003F18AF">
        <w:rPr>
          <w:rFonts w:ascii="Times New Roman" w:hint="eastAsia"/>
          <w:bCs/>
          <w:szCs w:val="20"/>
        </w:rPr>
        <w:t xml:space="preserve">umbers in the </w:t>
      </w:r>
      <w:r w:rsidRPr="003F18AF">
        <w:rPr>
          <w:rFonts w:ascii="Times New Roman"/>
          <w:bCs/>
          <w:szCs w:val="20"/>
        </w:rPr>
        <w:t>parenthes</w:t>
      </w:r>
      <w:r w:rsidRPr="003F18AF">
        <w:rPr>
          <w:rFonts w:ascii="Times New Roman" w:hint="eastAsia"/>
          <w:bCs/>
          <w:szCs w:val="20"/>
        </w:rPr>
        <w:t>e</w:t>
      </w:r>
      <w:r w:rsidRPr="003F18AF">
        <w:rPr>
          <w:rFonts w:ascii="Times New Roman"/>
          <w:bCs/>
          <w:szCs w:val="20"/>
        </w:rPr>
        <w:t>s</w:t>
      </w:r>
      <w:r w:rsidRPr="003F18AF">
        <w:rPr>
          <w:rFonts w:ascii="Times New Roman" w:hint="eastAsia"/>
          <w:bCs/>
          <w:szCs w:val="20"/>
        </w:rPr>
        <w:t>: session number)</w:t>
      </w: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26"/>
        <w:gridCol w:w="1617"/>
        <w:gridCol w:w="6415"/>
      </w:tblGrid>
      <w:tr w:rsidR="00472676" w:rsidRPr="00A45F80" w:rsidTr="00F31F44">
        <w:tc>
          <w:tcPr>
            <w:tcW w:w="798" w:type="pct"/>
            <w:shd w:val="clear" w:color="auto" w:fill="BFBFBF" w:themeFill="background1" w:themeFillShade="BF"/>
            <w:vAlign w:val="center"/>
          </w:tcPr>
          <w:p w:rsidR="00472676" w:rsidRPr="001F6DB9" w:rsidRDefault="00472676" w:rsidP="00C71020">
            <w:pPr>
              <w:pStyle w:val="Heading1"/>
              <w:wordWrap/>
              <w:snapToGrid w:val="0"/>
              <w:rPr>
                <w:szCs w:val="22"/>
              </w:rPr>
            </w:pPr>
            <w:r w:rsidRPr="001F6DB9">
              <w:rPr>
                <w:szCs w:val="22"/>
              </w:rPr>
              <w:t>DATE</w:t>
            </w:r>
          </w:p>
        </w:tc>
        <w:tc>
          <w:tcPr>
            <w:tcW w:w="846" w:type="pct"/>
            <w:shd w:val="clear" w:color="auto" w:fill="BFBFBF" w:themeFill="background1" w:themeFillShade="BF"/>
            <w:vAlign w:val="center"/>
          </w:tcPr>
          <w:p w:rsidR="00472676" w:rsidRPr="001F6DB9" w:rsidRDefault="000C25DB" w:rsidP="00C71020">
            <w:pPr>
              <w:pStyle w:val="Heading1"/>
              <w:wordWrap/>
              <w:snapToGrid w:val="0"/>
              <w:rPr>
                <w:szCs w:val="22"/>
              </w:rPr>
            </w:pPr>
            <w:r w:rsidRPr="001F6DB9">
              <w:rPr>
                <w:szCs w:val="22"/>
              </w:rPr>
              <w:t>TIME</w:t>
            </w:r>
          </w:p>
        </w:tc>
        <w:tc>
          <w:tcPr>
            <w:tcW w:w="3356" w:type="pct"/>
            <w:shd w:val="clear" w:color="auto" w:fill="BFBFBF" w:themeFill="background1" w:themeFillShade="BF"/>
            <w:vAlign w:val="center"/>
          </w:tcPr>
          <w:p w:rsidR="00472676" w:rsidRPr="001F6DB9" w:rsidRDefault="00472676" w:rsidP="00C71020">
            <w:pPr>
              <w:wordWrap/>
              <w:snapToGrid w:val="0"/>
              <w:jc w:val="center"/>
              <w:rPr>
                <w:rFonts w:ascii="Times New Roman"/>
                <w:b/>
                <w:bCs/>
                <w:sz w:val="22"/>
                <w:szCs w:val="22"/>
              </w:rPr>
            </w:pPr>
            <w:r w:rsidRPr="001F6DB9">
              <w:rPr>
                <w:rFonts w:ascii="Times New Roman"/>
                <w:b/>
                <w:bCs/>
                <w:sz w:val="22"/>
                <w:szCs w:val="22"/>
              </w:rPr>
              <w:t>AGENDA ITEM</w:t>
            </w:r>
          </w:p>
        </w:tc>
      </w:tr>
      <w:tr w:rsidR="00D337D3" w:rsidRPr="00A45F80" w:rsidTr="00F31F44">
        <w:tc>
          <w:tcPr>
            <w:tcW w:w="798" w:type="pct"/>
            <w:tcBorders>
              <w:bottom w:val="single" w:sz="4" w:space="0" w:color="808080"/>
            </w:tcBorders>
            <w:shd w:val="clear" w:color="auto" w:fill="auto"/>
            <w:vAlign w:val="center"/>
          </w:tcPr>
          <w:p w:rsidR="00D337D3" w:rsidRPr="001F6DB9" w:rsidRDefault="00A67885" w:rsidP="00C71020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 w:hint="eastAsia"/>
                <w:bCs/>
                <w:sz w:val="22"/>
                <w:szCs w:val="22"/>
              </w:rPr>
              <w:t>Tuesday</w:t>
            </w:r>
          </w:p>
          <w:p w:rsidR="00D337D3" w:rsidRPr="001F6DB9" w:rsidRDefault="00020267" w:rsidP="00C71020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>
              <w:rPr>
                <w:rFonts w:ascii="Times New Roman" w:hint="eastAsia"/>
                <w:bCs/>
                <w:sz w:val="22"/>
                <w:szCs w:val="22"/>
              </w:rPr>
              <w:t>2</w:t>
            </w:r>
            <w:r w:rsidR="00D337D3" w:rsidRPr="001F6DB9">
              <w:rPr>
                <w:rFonts w:ascii="Times New Roman"/>
                <w:bCs/>
                <w:sz w:val="22"/>
                <w:szCs w:val="22"/>
              </w:rPr>
              <w:t xml:space="preserve"> August</w:t>
            </w:r>
          </w:p>
        </w:tc>
        <w:tc>
          <w:tcPr>
            <w:tcW w:w="846" w:type="pct"/>
            <w:tcBorders>
              <w:bottom w:val="single" w:sz="4" w:space="0" w:color="808080"/>
            </w:tcBorders>
            <w:shd w:val="clear" w:color="auto" w:fill="auto"/>
            <w:vAlign w:val="center"/>
          </w:tcPr>
          <w:p w:rsidR="00A67885" w:rsidRPr="001F6DB9" w:rsidRDefault="00A67885" w:rsidP="00C71020">
            <w:pPr>
              <w:pStyle w:val="Heading1"/>
              <w:wordWrap/>
              <w:snapToGrid w:val="0"/>
              <w:rPr>
                <w:b w:val="0"/>
                <w:szCs w:val="22"/>
              </w:rPr>
            </w:pPr>
            <w:r w:rsidRPr="001F6DB9">
              <w:rPr>
                <w:rFonts w:hint="eastAsia"/>
                <w:b w:val="0"/>
                <w:szCs w:val="22"/>
              </w:rPr>
              <w:t>14:00-16:00</w:t>
            </w:r>
          </w:p>
          <w:p w:rsidR="00D337D3" w:rsidRPr="001F6DB9" w:rsidRDefault="00D337D3" w:rsidP="00C71020">
            <w:pPr>
              <w:pStyle w:val="Heading1"/>
              <w:wordWrap/>
              <w:snapToGrid w:val="0"/>
              <w:rPr>
                <w:b w:val="0"/>
                <w:szCs w:val="22"/>
              </w:rPr>
            </w:pPr>
            <w:r w:rsidRPr="001F6DB9">
              <w:rPr>
                <w:b w:val="0"/>
                <w:szCs w:val="22"/>
              </w:rPr>
              <w:t>16:00-17:00</w:t>
            </w:r>
          </w:p>
        </w:tc>
        <w:tc>
          <w:tcPr>
            <w:tcW w:w="3356" w:type="pct"/>
            <w:tcBorders>
              <w:bottom w:val="single" w:sz="4" w:space="0" w:color="808080"/>
            </w:tcBorders>
            <w:shd w:val="clear" w:color="auto" w:fill="auto"/>
            <w:vAlign w:val="center"/>
          </w:tcPr>
          <w:p w:rsidR="00A67885" w:rsidRPr="001F6DB9" w:rsidRDefault="00A67885" w:rsidP="005475A6">
            <w:pPr>
              <w:wordWrap/>
              <w:snapToGrid w:val="0"/>
              <w:jc w:val="left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 w:hint="eastAsia"/>
                <w:bCs/>
                <w:sz w:val="22"/>
                <w:szCs w:val="22"/>
              </w:rPr>
              <w:t>Theme Conveners</w:t>
            </w:r>
            <w:r w:rsidRPr="001F6DB9">
              <w:rPr>
                <w:rFonts w:ascii="Times New Roman"/>
                <w:bCs/>
                <w:sz w:val="22"/>
                <w:szCs w:val="22"/>
              </w:rPr>
              <w:t>’</w:t>
            </w:r>
            <w:r w:rsidRPr="001F6DB9">
              <w:rPr>
                <w:rFonts w:ascii="Times New Roman" w:hint="eastAsia"/>
                <w:bCs/>
                <w:sz w:val="22"/>
                <w:szCs w:val="22"/>
              </w:rPr>
              <w:t xml:space="preserve"> Meeting</w:t>
            </w:r>
          </w:p>
          <w:p w:rsidR="00D337D3" w:rsidRPr="001F6DB9" w:rsidRDefault="00D337D3" w:rsidP="005475A6">
            <w:pPr>
              <w:wordWrap/>
              <w:snapToGrid w:val="0"/>
              <w:jc w:val="left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Head of Delegation Meeting and Registration</w:t>
            </w:r>
          </w:p>
        </w:tc>
      </w:tr>
      <w:tr w:rsidR="00D337D3" w:rsidRPr="00A45F80" w:rsidTr="00F31F44">
        <w:tc>
          <w:tcPr>
            <w:tcW w:w="798" w:type="pct"/>
            <w:vMerge w:val="restart"/>
            <w:shd w:val="clear" w:color="auto" w:fill="D9D9D9" w:themeFill="background1" w:themeFillShade="D9"/>
            <w:vAlign w:val="center"/>
          </w:tcPr>
          <w:p w:rsidR="00D337D3" w:rsidRPr="001F6DB9" w:rsidRDefault="00A67885" w:rsidP="00C71020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 w:hint="eastAsia"/>
                <w:bCs/>
                <w:sz w:val="22"/>
                <w:szCs w:val="22"/>
              </w:rPr>
              <w:t>Wednesday</w:t>
            </w:r>
          </w:p>
          <w:p w:rsidR="00D337D3" w:rsidRPr="001F6DB9" w:rsidRDefault="00020267" w:rsidP="00C71020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>
              <w:rPr>
                <w:rFonts w:ascii="Times New Roman" w:hint="eastAsia"/>
                <w:bCs/>
                <w:sz w:val="22"/>
                <w:szCs w:val="22"/>
              </w:rPr>
              <w:t>3</w:t>
            </w:r>
            <w:r w:rsidR="00D337D3" w:rsidRPr="001F6DB9">
              <w:rPr>
                <w:rFonts w:ascii="Times New Roman"/>
                <w:bCs/>
                <w:sz w:val="22"/>
                <w:szCs w:val="22"/>
              </w:rPr>
              <w:t xml:space="preserve"> August</w:t>
            </w:r>
          </w:p>
        </w:tc>
        <w:tc>
          <w:tcPr>
            <w:tcW w:w="846" w:type="pct"/>
            <w:shd w:val="clear" w:color="auto" w:fill="D9D9D9" w:themeFill="background1" w:themeFillShade="D9"/>
            <w:vAlign w:val="center"/>
          </w:tcPr>
          <w:p w:rsidR="00D337D3" w:rsidRPr="001F6DB9" w:rsidRDefault="00D337D3" w:rsidP="00C71020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08:00-08:30</w:t>
            </w:r>
          </w:p>
        </w:tc>
        <w:tc>
          <w:tcPr>
            <w:tcW w:w="3356" w:type="pct"/>
            <w:shd w:val="clear" w:color="auto" w:fill="D9D9D9" w:themeFill="background1" w:themeFillShade="D9"/>
            <w:vAlign w:val="center"/>
          </w:tcPr>
          <w:p w:rsidR="00D337D3" w:rsidRPr="001F6DB9" w:rsidRDefault="00D337D3" w:rsidP="005475A6">
            <w:pPr>
              <w:wordWrap/>
              <w:snapToGrid w:val="0"/>
              <w:jc w:val="left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Registration</w:t>
            </w:r>
          </w:p>
        </w:tc>
      </w:tr>
      <w:tr w:rsidR="00A67885" w:rsidRPr="00A45F80" w:rsidTr="00F31F44">
        <w:trPr>
          <w:trHeight w:val="516"/>
        </w:trPr>
        <w:tc>
          <w:tcPr>
            <w:tcW w:w="798" w:type="pct"/>
            <w:vMerge/>
            <w:shd w:val="clear" w:color="auto" w:fill="D9D9D9" w:themeFill="background1" w:themeFillShade="D9"/>
            <w:vAlign w:val="center"/>
          </w:tcPr>
          <w:p w:rsidR="00A67885" w:rsidRPr="001F6DB9" w:rsidRDefault="00A67885" w:rsidP="00C71020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</w:p>
        </w:tc>
        <w:tc>
          <w:tcPr>
            <w:tcW w:w="846" w:type="pct"/>
            <w:shd w:val="clear" w:color="auto" w:fill="D9D9D9" w:themeFill="background1" w:themeFillShade="D9"/>
            <w:vAlign w:val="center"/>
          </w:tcPr>
          <w:p w:rsidR="00A67885" w:rsidRPr="001F6DB9" w:rsidRDefault="00A67885" w:rsidP="001F6DB9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08:30-12:00</w:t>
            </w:r>
          </w:p>
        </w:tc>
        <w:tc>
          <w:tcPr>
            <w:tcW w:w="3356" w:type="pct"/>
            <w:shd w:val="clear" w:color="auto" w:fill="D9D9D9" w:themeFill="background1" w:themeFillShade="D9"/>
            <w:vAlign w:val="center"/>
          </w:tcPr>
          <w:p w:rsidR="00A67885" w:rsidRPr="001F6DB9" w:rsidRDefault="00A67885" w:rsidP="00F709EE">
            <w:pPr>
              <w:wordWrap/>
              <w:snapToGrid w:val="0"/>
              <w:jc w:val="left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1. OPENING OF THE MEETING</w:t>
            </w:r>
          </w:p>
          <w:p w:rsidR="00A67885" w:rsidRPr="001F6DB9" w:rsidRDefault="00A67885" w:rsidP="00F709EE">
            <w:pPr>
              <w:snapToGrid w:val="0"/>
              <w:jc w:val="left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2. REVIEW OF FISHERIES</w:t>
            </w:r>
          </w:p>
        </w:tc>
      </w:tr>
      <w:tr w:rsidR="00F709EE" w:rsidRPr="00A45F80" w:rsidTr="00F31F44">
        <w:tc>
          <w:tcPr>
            <w:tcW w:w="798" w:type="pct"/>
            <w:vMerge/>
            <w:shd w:val="clear" w:color="auto" w:fill="D9D9D9" w:themeFill="background1" w:themeFillShade="D9"/>
            <w:vAlign w:val="center"/>
          </w:tcPr>
          <w:p w:rsidR="00F709EE" w:rsidRPr="001F6DB9" w:rsidRDefault="00F709EE" w:rsidP="00C71020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</w:p>
        </w:tc>
        <w:tc>
          <w:tcPr>
            <w:tcW w:w="846" w:type="pct"/>
            <w:shd w:val="clear" w:color="auto" w:fill="D9D9D9" w:themeFill="background1" w:themeFillShade="D9"/>
            <w:vAlign w:val="center"/>
          </w:tcPr>
          <w:p w:rsidR="00F709EE" w:rsidRPr="001F6DB9" w:rsidRDefault="00D6238E" w:rsidP="00C71020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13:3</w:t>
            </w:r>
            <w:r w:rsidR="00F709EE" w:rsidRPr="001F6DB9">
              <w:rPr>
                <w:rFonts w:ascii="Times New Roman"/>
                <w:bCs/>
                <w:sz w:val="22"/>
                <w:szCs w:val="22"/>
              </w:rPr>
              <w:t>0-17:30</w:t>
            </w:r>
          </w:p>
        </w:tc>
        <w:tc>
          <w:tcPr>
            <w:tcW w:w="3356" w:type="pct"/>
            <w:shd w:val="clear" w:color="auto" w:fill="D9D9D9" w:themeFill="background1" w:themeFillShade="D9"/>
            <w:vAlign w:val="center"/>
          </w:tcPr>
          <w:p w:rsidR="00F709EE" w:rsidRPr="001F6DB9" w:rsidRDefault="00F709EE" w:rsidP="00023428">
            <w:pPr>
              <w:wordWrap/>
              <w:snapToGrid w:val="0"/>
              <w:jc w:val="left"/>
              <w:rPr>
                <w:rFonts w:ascii="Times New Roman"/>
                <w:sz w:val="22"/>
                <w:szCs w:val="22"/>
                <w:lang w:val="en-NZ"/>
              </w:rPr>
            </w:pPr>
            <w:r w:rsidRPr="001F6DB9">
              <w:rPr>
                <w:rFonts w:ascii="Times New Roman"/>
                <w:sz w:val="22"/>
                <w:szCs w:val="22"/>
                <w:lang w:val="en-NZ"/>
              </w:rPr>
              <w:t>3. DATA AND STATISTIC</w:t>
            </w:r>
            <w:r w:rsidR="00023428">
              <w:rPr>
                <w:rFonts w:ascii="Times New Roman"/>
                <w:sz w:val="22"/>
                <w:szCs w:val="22"/>
                <w:lang w:val="en-NZ"/>
              </w:rPr>
              <w:t>S</w:t>
            </w:r>
            <w:r w:rsidRPr="001F6DB9">
              <w:rPr>
                <w:rFonts w:ascii="Times New Roman"/>
                <w:sz w:val="22"/>
                <w:szCs w:val="22"/>
                <w:lang w:val="en-NZ"/>
              </w:rPr>
              <w:t xml:space="preserve"> THEME</w:t>
            </w:r>
            <w:r w:rsidR="00D6238E" w:rsidRPr="001F6DB9">
              <w:rPr>
                <w:rFonts w:ascii="Times New Roman"/>
                <w:sz w:val="22"/>
                <w:szCs w:val="22"/>
                <w:lang w:val="en-NZ"/>
              </w:rPr>
              <w:t xml:space="preserve"> (</w:t>
            </w:r>
            <w:r w:rsidR="00A45F80" w:rsidRPr="001F6DB9">
              <w:rPr>
                <w:rFonts w:ascii="Times New Roman" w:hint="eastAsia"/>
                <w:sz w:val="22"/>
                <w:szCs w:val="22"/>
                <w:lang w:val="en-NZ"/>
              </w:rPr>
              <w:t>1,2</w:t>
            </w:r>
            <w:r w:rsidR="00D6238E" w:rsidRPr="001F6DB9">
              <w:rPr>
                <w:rFonts w:ascii="Times New Roman"/>
                <w:sz w:val="22"/>
                <w:szCs w:val="22"/>
                <w:lang w:val="en-NZ"/>
              </w:rPr>
              <w:t>)</w:t>
            </w:r>
          </w:p>
        </w:tc>
      </w:tr>
      <w:tr w:rsidR="00F249B3" w:rsidRPr="00A45F80" w:rsidTr="003B622A">
        <w:tc>
          <w:tcPr>
            <w:tcW w:w="798" w:type="pct"/>
            <w:vMerge w:val="restart"/>
            <w:shd w:val="clear" w:color="auto" w:fill="auto"/>
            <w:vAlign w:val="center"/>
          </w:tcPr>
          <w:p w:rsidR="00F249B3" w:rsidRPr="001F6DB9" w:rsidRDefault="00F249B3" w:rsidP="00A67885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Thursday</w:t>
            </w:r>
          </w:p>
          <w:p w:rsidR="00F249B3" w:rsidRPr="001F6DB9" w:rsidRDefault="00F249B3" w:rsidP="00C71020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>
              <w:rPr>
                <w:rFonts w:ascii="Times New Roman" w:hint="eastAsia"/>
                <w:bCs/>
                <w:sz w:val="22"/>
                <w:szCs w:val="22"/>
              </w:rPr>
              <w:t>4</w:t>
            </w:r>
            <w:r w:rsidRPr="001F6DB9">
              <w:rPr>
                <w:rFonts w:ascii="Times New Roman"/>
                <w:bCs/>
                <w:sz w:val="22"/>
                <w:szCs w:val="22"/>
              </w:rPr>
              <w:t xml:space="preserve"> August</w:t>
            </w:r>
          </w:p>
        </w:tc>
        <w:tc>
          <w:tcPr>
            <w:tcW w:w="846" w:type="pct"/>
            <w:shd w:val="clear" w:color="auto" w:fill="auto"/>
            <w:vAlign w:val="center"/>
          </w:tcPr>
          <w:p w:rsidR="00F249B3" w:rsidRPr="001F6DB9" w:rsidRDefault="00F249B3" w:rsidP="00C71020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08:30-1</w:t>
            </w:r>
            <w:r w:rsidRPr="001F6DB9">
              <w:rPr>
                <w:rFonts w:ascii="Times New Roman" w:hint="eastAsia"/>
                <w:bCs/>
                <w:sz w:val="22"/>
                <w:szCs w:val="22"/>
              </w:rPr>
              <w:t>2</w:t>
            </w:r>
            <w:r w:rsidRPr="001F6DB9">
              <w:rPr>
                <w:rFonts w:ascii="Times New Roman"/>
                <w:bCs/>
                <w:sz w:val="22"/>
                <w:szCs w:val="22"/>
              </w:rPr>
              <w:t>:00</w:t>
            </w:r>
          </w:p>
        </w:tc>
        <w:tc>
          <w:tcPr>
            <w:tcW w:w="3356" w:type="pct"/>
            <w:shd w:val="clear" w:color="auto" w:fill="auto"/>
            <w:vAlign w:val="center"/>
          </w:tcPr>
          <w:p w:rsidR="00F249B3" w:rsidRPr="001F6DB9" w:rsidRDefault="00F249B3" w:rsidP="00A45F80">
            <w:pPr>
              <w:wordWrap/>
              <w:snapToGrid w:val="0"/>
              <w:jc w:val="left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4. STOCK ASSESSMENT THEME (</w:t>
            </w:r>
            <w:r w:rsidRPr="001F6DB9">
              <w:rPr>
                <w:rFonts w:ascii="Times New Roman" w:hint="eastAsia"/>
                <w:bCs/>
                <w:sz w:val="22"/>
                <w:szCs w:val="22"/>
              </w:rPr>
              <w:t>1,2</w:t>
            </w:r>
            <w:r w:rsidRPr="001F6DB9">
              <w:rPr>
                <w:rFonts w:ascii="Times New Roman"/>
                <w:bCs/>
                <w:sz w:val="22"/>
                <w:szCs w:val="22"/>
              </w:rPr>
              <w:t>)</w:t>
            </w:r>
          </w:p>
        </w:tc>
      </w:tr>
      <w:tr w:rsidR="00F249B3" w:rsidRPr="00A45F80" w:rsidTr="00020267">
        <w:trPr>
          <w:trHeight w:val="60"/>
        </w:trPr>
        <w:tc>
          <w:tcPr>
            <w:tcW w:w="798" w:type="pct"/>
            <w:vMerge/>
            <w:shd w:val="clear" w:color="auto" w:fill="auto"/>
            <w:vAlign w:val="center"/>
          </w:tcPr>
          <w:p w:rsidR="00F249B3" w:rsidRPr="001F6DB9" w:rsidRDefault="00F249B3" w:rsidP="00A67885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</w:p>
        </w:tc>
        <w:tc>
          <w:tcPr>
            <w:tcW w:w="846" w:type="pct"/>
            <w:shd w:val="clear" w:color="auto" w:fill="auto"/>
            <w:vAlign w:val="center"/>
          </w:tcPr>
          <w:p w:rsidR="00F249B3" w:rsidRPr="001F6DB9" w:rsidRDefault="00F249B3" w:rsidP="00C71020">
            <w:pPr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1</w:t>
            </w:r>
            <w:r>
              <w:rPr>
                <w:rFonts w:ascii="Times New Roman" w:hint="eastAsia"/>
                <w:bCs/>
                <w:sz w:val="22"/>
                <w:szCs w:val="22"/>
              </w:rPr>
              <w:t>3</w:t>
            </w:r>
            <w:r w:rsidRPr="001F6DB9">
              <w:rPr>
                <w:rFonts w:ascii="Times New Roman"/>
                <w:bCs/>
                <w:sz w:val="22"/>
                <w:szCs w:val="22"/>
              </w:rPr>
              <w:t>:30-17:30</w:t>
            </w:r>
          </w:p>
        </w:tc>
        <w:tc>
          <w:tcPr>
            <w:tcW w:w="3356" w:type="pct"/>
            <w:shd w:val="clear" w:color="auto" w:fill="auto"/>
            <w:vAlign w:val="center"/>
          </w:tcPr>
          <w:p w:rsidR="00F249B3" w:rsidRPr="001F6DB9" w:rsidRDefault="00F249B3" w:rsidP="00F31F44">
            <w:pPr>
              <w:snapToGrid w:val="0"/>
              <w:jc w:val="left"/>
              <w:rPr>
                <w:rFonts w:ascii="Times New Roman"/>
                <w:sz w:val="22"/>
                <w:szCs w:val="22"/>
                <w:lang w:val="en-NZ"/>
              </w:rPr>
            </w:pPr>
            <w:r w:rsidRPr="001F6DB9">
              <w:rPr>
                <w:rFonts w:ascii="Times New Roman" w:hint="eastAsia"/>
                <w:bCs/>
                <w:sz w:val="22"/>
                <w:szCs w:val="22"/>
              </w:rPr>
              <w:t>6</w:t>
            </w:r>
            <w:r w:rsidRPr="001F6DB9">
              <w:rPr>
                <w:rFonts w:ascii="Times New Roman"/>
                <w:bCs/>
                <w:sz w:val="22"/>
                <w:szCs w:val="22"/>
              </w:rPr>
              <w:t>. ECOSYSTEM AND BYCATCH THEME (</w:t>
            </w:r>
            <w:r w:rsidRPr="001F6DB9">
              <w:rPr>
                <w:rFonts w:ascii="Times New Roman" w:hint="eastAsia"/>
                <w:bCs/>
                <w:sz w:val="22"/>
                <w:szCs w:val="22"/>
              </w:rPr>
              <w:t>1</w:t>
            </w:r>
            <w:r>
              <w:rPr>
                <w:rFonts w:ascii="Times New Roman" w:hint="eastAsia"/>
                <w:bCs/>
                <w:sz w:val="22"/>
                <w:szCs w:val="22"/>
              </w:rPr>
              <w:t>,2</w:t>
            </w:r>
            <w:r w:rsidRPr="001F6DB9">
              <w:rPr>
                <w:rFonts w:ascii="Times New Roman" w:hint="eastAsia"/>
                <w:bCs/>
                <w:sz w:val="22"/>
                <w:szCs w:val="22"/>
              </w:rPr>
              <w:t>)</w:t>
            </w:r>
          </w:p>
        </w:tc>
      </w:tr>
      <w:tr w:rsidR="00F249B3" w:rsidRPr="00A45F80" w:rsidTr="00020267">
        <w:trPr>
          <w:trHeight w:val="60"/>
        </w:trPr>
        <w:tc>
          <w:tcPr>
            <w:tcW w:w="798" w:type="pct"/>
            <w:vMerge/>
            <w:shd w:val="clear" w:color="auto" w:fill="auto"/>
            <w:vAlign w:val="center"/>
          </w:tcPr>
          <w:p w:rsidR="00F249B3" w:rsidRPr="001F6DB9" w:rsidRDefault="00F249B3" w:rsidP="00A67885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</w:p>
        </w:tc>
        <w:tc>
          <w:tcPr>
            <w:tcW w:w="846" w:type="pct"/>
            <w:shd w:val="clear" w:color="auto" w:fill="auto"/>
            <w:vAlign w:val="center"/>
          </w:tcPr>
          <w:p w:rsidR="00F249B3" w:rsidRPr="001F6DB9" w:rsidRDefault="009651B0" w:rsidP="00C71020">
            <w:pPr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ins w:id="0" w:author="SungKwon Soh" w:date="2016-07-12T10:44:00Z">
              <w:r>
                <w:rPr>
                  <w:rFonts w:ascii="Times New Roman" w:hint="eastAsia"/>
                  <w:bCs/>
                  <w:sz w:val="22"/>
                  <w:szCs w:val="22"/>
                </w:rPr>
                <w:t>17:30-19:00</w:t>
              </w:r>
            </w:ins>
          </w:p>
        </w:tc>
        <w:tc>
          <w:tcPr>
            <w:tcW w:w="3356" w:type="pct"/>
            <w:shd w:val="clear" w:color="auto" w:fill="auto"/>
            <w:vAlign w:val="center"/>
          </w:tcPr>
          <w:p w:rsidR="00F249B3" w:rsidRPr="001F6DB9" w:rsidRDefault="009651B0" w:rsidP="00F31F44">
            <w:pPr>
              <w:snapToGrid w:val="0"/>
              <w:jc w:val="left"/>
              <w:rPr>
                <w:rFonts w:ascii="Times New Roman" w:hint="eastAsia"/>
                <w:bCs/>
                <w:sz w:val="22"/>
                <w:szCs w:val="22"/>
              </w:rPr>
            </w:pPr>
            <w:ins w:id="1" w:author="SungKwon Soh" w:date="2016-07-12T10:44:00Z">
              <w:r>
                <w:rPr>
                  <w:rFonts w:ascii="Times New Roman" w:hint="eastAsia"/>
                  <w:bCs/>
                  <w:sz w:val="22"/>
                  <w:szCs w:val="22"/>
                </w:rPr>
                <w:t xml:space="preserve">Steering Committee on </w:t>
              </w:r>
            </w:ins>
            <w:ins w:id="2" w:author="SungKwon Soh" w:date="2016-07-12T10:47:00Z">
              <w:r>
                <w:rPr>
                  <w:rFonts w:ascii="Times New Roman" w:hint="eastAsia"/>
                  <w:bCs/>
                  <w:sz w:val="22"/>
                  <w:szCs w:val="22"/>
                </w:rPr>
                <w:t xml:space="preserve">the </w:t>
              </w:r>
            </w:ins>
            <w:ins w:id="3" w:author="SungKwon Soh" w:date="2016-07-12T10:44:00Z">
              <w:r>
                <w:rPr>
                  <w:rFonts w:ascii="Times New Roman" w:hint="eastAsia"/>
                  <w:bCs/>
                  <w:sz w:val="22"/>
                  <w:szCs w:val="22"/>
                </w:rPr>
                <w:t>Pacific Tuna Tagging Project</w:t>
              </w:r>
            </w:ins>
          </w:p>
        </w:tc>
      </w:tr>
      <w:tr w:rsidR="00F249B3" w:rsidRPr="00A45F80" w:rsidTr="00F31F44">
        <w:trPr>
          <w:trHeight w:val="152"/>
        </w:trPr>
        <w:tc>
          <w:tcPr>
            <w:tcW w:w="798" w:type="pct"/>
            <w:vMerge w:val="restart"/>
            <w:shd w:val="clear" w:color="auto" w:fill="D9D9D9" w:themeFill="background1" w:themeFillShade="D9"/>
            <w:vAlign w:val="center"/>
          </w:tcPr>
          <w:p w:rsidR="00F249B3" w:rsidRPr="001F6DB9" w:rsidRDefault="00F249B3" w:rsidP="00A67885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Friday</w:t>
            </w:r>
          </w:p>
          <w:p w:rsidR="00F249B3" w:rsidRPr="001F6DB9" w:rsidRDefault="00F249B3" w:rsidP="00C71020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>
              <w:rPr>
                <w:rFonts w:ascii="Times New Roman" w:hint="eastAsia"/>
                <w:bCs/>
                <w:sz w:val="22"/>
                <w:szCs w:val="22"/>
              </w:rPr>
              <w:t>5</w:t>
            </w:r>
            <w:r w:rsidRPr="001F6DB9">
              <w:rPr>
                <w:rFonts w:ascii="Times New Roman"/>
                <w:bCs/>
                <w:sz w:val="22"/>
                <w:szCs w:val="22"/>
              </w:rPr>
              <w:t xml:space="preserve"> August</w:t>
            </w:r>
          </w:p>
        </w:tc>
        <w:tc>
          <w:tcPr>
            <w:tcW w:w="846" w:type="pct"/>
            <w:shd w:val="clear" w:color="auto" w:fill="D9D9D9" w:themeFill="background1" w:themeFillShade="D9"/>
            <w:vAlign w:val="center"/>
          </w:tcPr>
          <w:p w:rsidR="00F249B3" w:rsidRPr="001F6DB9" w:rsidRDefault="00F249B3" w:rsidP="00A45F80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08:30-1</w:t>
            </w:r>
            <w:r w:rsidRPr="001F6DB9">
              <w:rPr>
                <w:rFonts w:ascii="Times New Roman" w:hint="eastAsia"/>
                <w:bCs/>
                <w:sz w:val="22"/>
                <w:szCs w:val="22"/>
              </w:rPr>
              <w:t>2</w:t>
            </w:r>
            <w:r w:rsidRPr="001F6DB9">
              <w:rPr>
                <w:rFonts w:ascii="Times New Roman"/>
                <w:bCs/>
                <w:sz w:val="22"/>
                <w:szCs w:val="22"/>
              </w:rPr>
              <w:t>:</w:t>
            </w:r>
            <w:r w:rsidRPr="001F6DB9">
              <w:rPr>
                <w:rFonts w:ascii="Times New Roman" w:hint="eastAsia"/>
                <w:bCs/>
                <w:sz w:val="22"/>
                <w:szCs w:val="22"/>
              </w:rPr>
              <w:t>0</w:t>
            </w:r>
            <w:r w:rsidRPr="001F6DB9">
              <w:rPr>
                <w:rFonts w:ascii="Times New Roman"/>
                <w:bCs/>
                <w:sz w:val="22"/>
                <w:szCs w:val="22"/>
              </w:rPr>
              <w:t>0</w:t>
            </w:r>
          </w:p>
        </w:tc>
        <w:tc>
          <w:tcPr>
            <w:tcW w:w="3356" w:type="pct"/>
            <w:shd w:val="clear" w:color="auto" w:fill="D9D9D9" w:themeFill="background1" w:themeFillShade="D9"/>
            <w:vAlign w:val="center"/>
          </w:tcPr>
          <w:p w:rsidR="00F249B3" w:rsidRPr="001F6DB9" w:rsidRDefault="00F249B3" w:rsidP="00A45F80">
            <w:pPr>
              <w:wordWrap/>
              <w:snapToGrid w:val="0"/>
              <w:jc w:val="left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4. STOCK ASSESSMENT THEME (</w:t>
            </w:r>
            <w:r w:rsidRPr="001F6DB9">
              <w:rPr>
                <w:rFonts w:ascii="Times New Roman" w:hint="eastAsia"/>
                <w:bCs/>
                <w:sz w:val="22"/>
                <w:szCs w:val="22"/>
              </w:rPr>
              <w:t>3,</w:t>
            </w:r>
            <w:r w:rsidRPr="001F6DB9">
              <w:rPr>
                <w:rFonts w:ascii="Times New Roman"/>
                <w:bCs/>
                <w:sz w:val="22"/>
                <w:szCs w:val="22"/>
              </w:rPr>
              <w:t>4)</w:t>
            </w:r>
          </w:p>
        </w:tc>
      </w:tr>
      <w:tr w:rsidR="00F249B3" w:rsidRPr="00A45F80" w:rsidTr="00F31F44">
        <w:tc>
          <w:tcPr>
            <w:tcW w:w="798" w:type="pct"/>
            <w:vMerge/>
            <w:shd w:val="clear" w:color="auto" w:fill="D9D9D9" w:themeFill="background1" w:themeFillShade="D9"/>
            <w:vAlign w:val="center"/>
          </w:tcPr>
          <w:p w:rsidR="00F249B3" w:rsidRPr="001F6DB9" w:rsidRDefault="00F249B3" w:rsidP="00C71020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</w:p>
        </w:tc>
        <w:tc>
          <w:tcPr>
            <w:tcW w:w="846" w:type="pct"/>
            <w:shd w:val="clear" w:color="auto" w:fill="D9D9D9" w:themeFill="background1" w:themeFillShade="D9"/>
            <w:vAlign w:val="center"/>
          </w:tcPr>
          <w:p w:rsidR="00F249B3" w:rsidRPr="001F6DB9" w:rsidRDefault="00F249B3" w:rsidP="00C71020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>
              <w:rPr>
                <w:rFonts w:ascii="Times New Roman"/>
                <w:bCs/>
                <w:sz w:val="22"/>
                <w:szCs w:val="22"/>
              </w:rPr>
              <w:t>13:30-15:00</w:t>
            </w:r>
          </w:p>
        </w:tc>
        <w:tc>
          <w:tcPr>
            <w:tcW w:w="3356" w:type="pct"/>
            <w:shd w:val="clear" w:color="auto" w:fill="D9D9D9" w:themeFill="background1" w:themeFillShade="D9"/>
            <w:vAlign w:val="center"/>
          </w:tcPr>
          <w:p w:rsidR="00F249B3" w:rsidRPr="001F6DB9" w:rsidRDefault="00F249B3" w:rsidP="00F31F44">
            <w:pPr>
              <w:wordWrap/>
              <w:snapToGrid w:val="0"/>
              <w:jc w:val="left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 w:hint="eastAsia"/>
                <w:bCs/>
                <w:sz w:val="22"/>
                <w:szCs w:val="22"/>
              </w:rPr>
              <w:t>6</w:t>
            </w:r>
            <w:r w:rsidRPr="001F6DB9">
              <w:rPr>
                <w:rFonts w:ascii="Times New Roman"/>
                <w:bCs/>
                <w:sz w:val="22"/>
                <w:szCs w:val="22"/>
              </w:rPr>
              <w:t>. ECOSYSTEM AND BYCATCH THEME (</w:t>
            </w:r>
            <w:r>
              <w:rPr>
                <w:rFonts w:ascii="Times New Roman" w:hint="eastAsia"/>
                <w:bCs/>
                <w:sz w:val="22"/>
                <w:szCs w:val="22"/>
              </w:rPr>
              <w:t>3</w:t>
            </w:r>
            <w:r w:rsidRPr="001F6DB9">
              <w:rPr>
                <w:rFonts w:ascii="Times New Roman" w:hint="eastAsia"/>
                <w:bCs/>
                <w:sz w:val="22"/>
                <w:szCs w:val="22"/>
              </w:rPr>
              <w:t>)</w:t>
            </w:r>
          </w:p>
        </w:tc>
      </w:tr>
      <w:tr w:rsidR="00F249B3" w:rsidRPr="00A45F80" w:rsidTr="00F31F44">
        <w:tc>
          <w:tcPr>
            <w:tcW w:w="798" w:type="pct"/>
            <w:vMerge/>
            <w:shd w:val="clear" w:color="auto" w:fill="D9D9D9" w:themeFill="background1" w:themeFillShade="D9"/>
            <w:vAlign w:val="center"/>
          </w:tcPr>
          <w:p w:rsidR="00F249B3" w:rsidRPr="001F6DB9" w:rsidRDefault="00F249B3" w:rsidP="00C71020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</w:p>
        </w:tc>
        <w:tc>
          <w:tcPr>
            <w:tcW w:w="846" w:type="pct"/>
            <w:shd w:val="clear" w:color="auto" w:fill="D9D9D9" w:themeFill="background1" w:themeFillShade="D9"/>
            <w:vAlign w:val="center"/>
          </w:tcPr>
          <w:p w:rsidR="00F249B3" w:rsidRPr="001F6DB9" w:rsidRDefault="00F249B3" w:rsidP="00C71020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1</w:t>
            </w:r>
            <w:r>
              <w:rPr>
                <w:rFonts w:ascii="Times New Roman" w:hint="eastAsia"/>
                <w:bCs/>
                <w:sz w:val="22"/>
                <w:szCs w:val="22"/>
              </w:rPr>
              <w:t>5</w:t>
            </w:r>
            <w:r w:rsidRPr="001F6DB9">
              <w:rPr>
                <w:rFonts w:ascii="Times New Roman"/>
                <w:bCs/>
                <w:sz w:val="22"/>
                <w:szCs w:val="22"/>
              </w:rPr>
              <w:t>:30-1</w:t>
            </w:r>
            <w:r w:rsidRPr="001F6DB9">
              <w:rPr>
                <w:rFonts w:ascii="Times New Roman" w:hint="eastAsia"/>
                <w:bCs/>
                <w:sz w:val="22"/>
                <w:szCs w:val="22"/>
              </w:rPr>
              <w:t>7</w:t>
            </w:r>
            <w:r w:rsidRPr="001F6DB9">
              <w:rPr>
                <w:rFonts w:ascii="Times New Roman"/>
                <w:bCs/>
                <w:sz w:val="22"/>
                <w:szCs w:val="22"/>
              </w:rPr>
              <w:t>:30</w:t>
            </w:r>
          </w:p>
        </w:tc>
        <w:tc>
          <w:tcPr>
            <w:tcW w:w="3356" w:type="pct"/>
            <w:shd w:val="clear" w:color="auto" w:fill="D9D9D9" w:themeFill="background1" w:themeFillShade="D9"/>
            <w:vAlign w:val="center"/>
          </w:tcPr>
          <w:p w:rsidR="00F249B3" w:rsidRPr="001F6DB9" w:rsidRDefault="00F249B3" w:rsidP="00020267">
            <w:pPr>
              <w:snapToGrid w:val="0"/>
              <w:jc w:val="left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5. MANAGEMENT ISSUES THEME (</w:t>
            </w:r>
            <w:r>
              <w:rPr>
                <w:rFonts w:ascii="Times New Roman" w:hint="eastAsia"/>
                <w:bCs/>
                <w:sz w:val="22"/>
                <w:szCs w:val="22"/>
              </w:rPr>
              <w:t>1</w:t>
            </w:r>
            <w:r w:rsidRPr="001F6DB9">
              <w:rPr>
                <w:rFonts w:ascii="Times New Roman"/>
                <w:bCs/>
                <w:sz w:val="22"/>
                <w:szCs w:val="22"/>
              </w:rPr>
              <w:t>)</w:t>
            </w:r>
          </w:p>
        </w:tc>
      </w:tr>
      <w:tr w:rsidR="00F249B3" w:rsidRPr="00A45F80" w:rsidTr="00F31F44">
        <w:tc>
          <w:tcPr>
            <w:tcW w:w="798" w:type="pct"/>
            <w:vMerge/>
            <w:shd w:val="clear" w:color="auto" w:fill="D9D9D9" w:themeFill="background1" w:themeFillShade="D9"/>
            <w:vAlign w:val="center"/>
          </w:tcPr>
          <w:p w:rsidR="00F249B3" w:rsidRPr="001F6DB9" w:rsidRDefault="00F249B3" w:rsidP="00C71020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</w:p>
        </w:tc>
        <w:tc>
          <w:tcPr>
            <w:tcW w:w="846" w:type="pct"/>
            <w:shd w:val="clear" w:color="auto" w:fill="D9D9D9" w:themeFill="background1" w:themeFillShade="D9"/>
            <w:vAlign w:val="center"/>
          </w:tcPr>
          <w:p w:rsidR="00F249B3" w:rsidRPr="001F6DB9" w:rsidRDefault="009651B0" w:rsidP="00C71020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ins w:id="4" w:author="SungKwon Soh" w:date="2016-07-12T10:47:00Z">
              <w:r>
                <w:rPr>
                  <w:rFonts w:ascii="Times New Roman" w:hint="eastAsia"/>
                  <w:bCs/>
                  <w:sz w:val="22"/>
                  <w:szCs w:val="22"/>
                </w:rPr>
                <w:t>17:30-18:30</w:t>
              </w:r>
            </w:ins>
          </w:p>
        </w:tc>
        <w:tc>
          <w:tcPr>
            <w:tcW w:w="3356" w:type="pct"/>
            <w:shd w:val="clear" w:color="auto" w:fill="D9D9D9" w:themeFill="background1" w:themeFillShade="D9"/>
            <w:vAlign w:val="center"/>
          </w:tcPr>
          <w:p w:rsidR="00F249B3" w:rsidRPr="001F6DB9" w:rsidRDefault="009651B0" w:rsidP="00020267">
            <w:pPr>
              <w:snapToGrid w:val="0"/>
              <w:jc w:val="left"/>
              <w:rPr>
                <w:rFonts w:ascii="Times New Roman"/>
                <w:bCs/>
                <w:sz w:val="22"/>
                <w:szCs w:val="22"/>
              </w:rPr>
            </w:pPr>
            <w:ins w:id="5" w:author="SungKwon Soh" w:date="2016-07-12T10:47:00Z">
              <w:r>
                <w:rPr>
                  <w:rFonts w:ascii="Times New Roman" w:hint="eastAsia"/>
                  <w:bCs/>
                  <w:sz w:val="22"/>
                  <w:szCs w:val="22"/>
                </w:rPr>
                <w:t>Steering Committee on the Japan Trust Fund</w:t>
              </w:r>
            </w:ins>
          </w:p>
        </w:tc>
      </w:tr>
      <w:tr w:rsidR="00020267" w:rsidRPr="00A45F80" w:rsidTr="003B622A">
        <w:tc>
          <w:tcPr>
            <w:tcW w:w="798" w:type="pct"/>
            <w:vMerge w:val="restart"/>
            <w:shd w:val="clear" w:color="auto" w:fill="auto"/>
            <w:vAlign w:val="center"/>
          </w:tcPr>
          <w:p w:rsidR="00020267" w:rsidRPr="001F6DB9" w:rsidRDefault="00020267" w:rsidP="00A67885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Saturday</w:t>
            </w:r>
          </w:p>
          <w:p w:rsidR="00020267" w:rsidRPr="001F6DB9" w:rsidRDefault="00020267" w:rsidP="00C71020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>
              <w:rPr>
                <w:rFonts w:ascii="Times New Roman" w:hint="eastAsia"/>
                <w:bCs/>
                <w:sz w:val="22"/>
                <w:szCs w:val="22"/>
              </w:rPr>
              <w:t>6</w:t>
            </w:r>
            <w:r w:rsidRPr="001F6DB9">
              <w:rPr>
                <w:rFonts w:ascii="Times New Roman"/>
                <w:bCs/>
                <w:sz w:val="22"/>
                <w:szCs w:val="22"/>
              </w:rPr>
              <w:t xml:space="preserve"> August</w:t>
            </w:r>
          </w:p>
        </w:tc>
        <w:tc>
          <w:tcPr>
            <w:tcW w:w="846" w:type="pct"/>
            <w:shd w:val="clear" w:color="auto" w:fill="auto"/>
            <w:vAlign w:val="center"/>
          </w:tcPr>
          <w:p w:rsidR="00020267" w:rsidRPr="001F6DB9" w:rsidRDefault="00020267" w:rsidP="00C71020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08:30-12:00</w:t>
            </w:r>
          </w:p>
        </w:tc>
        <w:tc>
          <w:tcPr>
            <w:tcW w:w="3356" w:type="pct"/>
            <w:shd w:val="clear" w:color="auto" w:fill="auto"/>
            <w:vAlign w:val="center"/>
          </w:tcPr>
          <w:p w:rsidR="00020267" w:rsidRPr="001F6DB9" w:rsidRDefault="00020267" w:rsidP="005475A6">
            <w:pPr>
              <w:wordWrap/>
              <w:snapToGrid w:val="0"/>
              <w:jc w:val="left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4. STOCK ASSESSMENT THEME (</w:t>
            </w:r>
            <w:r w:rsidRPr="001F6DB9">
              <w:rPr>
                <w:rFonts w:ascii="Times New Roman" w:hint="eastAsia"/>
                <w:bCs/>
                <w:sz w:val="22"/>
                <w:szCs w:val="22"/>
              </w:rPr>
              <w:t>5,6</w:t>
            </w:r>
            <w:r w:rsidRPr="001F6DB9">
              <w:rPr>
                <w:rFonts w:ascii="Times New Roman"/>
                <w:bCs/>
                <w:sz w:val="22"/>
                <w:szCs w:val="22"/>
              </w:rPr>
              <w:t>)</w:t>
            </w:r>
          </w:p>
        </w:tc>
      </w:tr>
      <w:tr w:rsidR="00020267" w:rsidRPr="00A45F80" w:rsidTr="00F31F44">
        <w:trPr>
          <w:trHeight w:val="60"/>
        </w:trPr>
        <w:tc>
          <w:tcPr>
            <w:tcW w:w="798" w:type="pct"/>
            <w:vMerge/>
            <w:tcBorders>
              <w:bottom w:val="single" w:sz="4" w:space="0" w:color="808080"/>
            </w:tcBorders>
            <w:shd w:val="clear" w:color="auto" w:fill="auto"/>
            <w:vAlign w:val="center"/>
          </w:tcPr>
          <w:p w:rsidR="00020267" w:rsidRPr="001F6DB9" w:rsidRDefault="00020267" w:rsidP="00C71020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</w:p>
        </w:tc>
        <w:tc>
          <w:tcPr>
            <w:tcW w:w="846" w:type="pct"/>
            <w:tcBorders>
              <w:bottom w:val="single" w:sz="4" w:space="0" w:color="808080"/>
            </w:tcBorders>
            <w:shd w:val="clear" w:color="auto" w:fill="auto"/>
            <w:vAlign w:val="center"/>
          </w:tcPr>
          <w:p w:rsidR="00020267" w:rsidRPr="001F6DB9" w:rsidRDefault="00020267" w:rsidP="00C71020">
            <w:pPr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13:30-17:30</w:t>
            </w:r>
          </w:p>
        </w:tc>
        <w:tc>
          <w:tcPr>
            <w:tcW w:w="3356" w:type="pct"/>
            <w:tcBorders>
              <w:bottom w:val="single" w:sz="4" w:space="0" w:color="808080"/>
            </w:tcBorders>
            <w:shd w:val="clear" w:color="auto" w:fill="auto"/>
            <w:vAlign w:val="center"/>
          </w:tcPr>
          <w:p w:rsidR="00020267" w:rsidRPr="001F6DB9" w:rsidRDefault="00020267" w:rsidP="00020267">
            <w:pPr>
              <w:snapToGrid w:val="0"/>
              <w:jc w:val="left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5. MANAGEMENT ISSUES THEME (</w:t>
            </w:r>
            <w:r>
              <w:rPr>
                <w:rFonts w:ascii="Times New Roman" w:hint="eastAsia"/>
                <w:bCs/>
                <w:sz w:val="22"/>
                <w:szCs w:val="22"/>
              </w:rPr>
              <w:t>2,3</w:t>
            </w:r>
            <w:r w:rsidRPr="001F6DB9">
              <w:rPr>
                <w:rFonts w:ascii="Times New Roman"/>
                <w:bCs/>
                <w:sz w:val="22"/>
                <w:szCs w:val="22"/>
              </w:rPr>
              <w:t>)</w:t>
            </w:r>
          </w:p>
        </w:tc>
      </w:tr>
      <w:tr w:rsidR="00020267" w:rsidRPr="00A45F80" w:rsidTr="00F31F44">
        <w:trPr>
          <w:trHeight w:val="470"/>
        </w:trPr>
        <w:tc>
          <w:tcPr>
            <w:tcW w:w="798" w:type="pct"/>
            <w:shd w:val="clear" w:color="auto" w:fill="D9D9D9" w:themeFill="background1" w:themeFillShade="D9"/>
            <w:vAlign w:val="center"/>
          </w:tcPr>
          <w:p w:rsidR="00020267" w:rsidRPr="001F6DB9" w:rsidRDefault="00020267" w:rsidP="00A67885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Sunday</w:t>
            </w:r>
          </w:p>
          <w:p w:rsidR="00020267" w:rsidRPr="001F6DB9" w:rsidRDefault="00020267" w:rsidP="00D6238E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>
              <w:rPr>
                <w:rFonts w:ascii="Times New Roman" w:hint="eastAsia"/>
                <w:bCs/>
                <w:sz w:val="22"/>
                <w:szCs w:val="22"/>
              </w:rPr>
              <w:t>7</w:t>
            </w:r>
            <w:r w:rsidRPr="001F6DB9">
              <w:rPr>
                <w:rFonts w:ascii="Times New Roman"/>
                <w:bCs/>
                <w:sz w:val="22"/>
                <w:szCs w:val="22"/>
              </w:rPr>
              <w:t xml:space="preserve"> August</w:t>
            </w:r>
          </w:p>
        </w:tc>
        <w:tc>
          <w:tcPr>
            <w:tcW w:w="4202" w:type="pct"/>
            <w:gridSpan w:val="2"/>
            <w:shd w:val="clear" w:color="auto" w:fill="D9D9D9" w:themeFill="background1" w:themeFillShade="D9"/>
            <w:vAlign w:val="center"/>
          </w:tcPr>
          <w:p w:rsidR="00020267" w:rsidRPr="001F6DB9" w:rsidRDefault="00020267" w:rsidP="00A45F80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 w:hint="eastAsia"/>
                <w:bCs/>
                <w:sz w:val="22"/>
                <w:szCs w:val="22"/>
              </w:rPr>
              <w:t>No meeting</w:t>
            </w:r>
          </w:p>
        </w:tc>
      </w:tr>
      <w:tr w:rsidR="00020267" w:rsidRPr="00A45F80" w:rsidTr="00A45F80">
        <w:trPr>
          <w:trHeight w:val="194"/>
        </w:trPr>
        <w:tc>
          <w:tcPr>
            <w:tcW w:w="798" w:type="pct"/>
            <w:vMerge w:val="restart"/>
            <w:shd w:val="clear" w:color="auto" w:fill="auto"/>
            <w:vAlign w:val="center"/>
          </w:tcPr>
          <w:p w:rsidR="00020267" w:rsidRPr="001F6DB9" w:rsidRDefault="00020267" w:rsidP="00A67885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Monday</w:t>
            </w:r>
          </w:p>
          <w:p w:rsidR="00020267" w:rsidRPr="001F6DB9" w:rsidRDefault="00020267" w:rsidP="00D6238E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>
              <w:rPr>
                <w:rFonts w:ascii="Times New Roman" w:hint="eastAsia"/>
                <w:bCs/>
                <w:sz w:val="22"/>
                <w:szCs w:val="22"/>
              </w:rPr>
              <w:t>8</w:t>
            </w:r>
            <w:r w:rsidRPr="001F6DB9">
              <w:rPr>
                <w:rFonts w:ascii="Times New Roman"/>
                <w:bCs/>
                <w:sz w:val="22"/>
                <w:szCs w:val="22"/>
              </w:rPr>
              <w:t xml:space="preserve"> August</w:t>
            </w:r>
          </w:p>
        </w:tc>
        <w:tc>
          <w:tcPr>
            <w:tcW w:w="846" w:type="pct"/>
            <w:shd w:val="clear" w:color="auto" w:fill="auto"/>
            <w:vAlign w:val="center"/>
          </w:tcPr>
          <w:p w:rsidR="00020267" w:rsidRPr="001F6DB9" w:rsidRDefault="00020267" w:rsidP="005475A6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>
              <w:rPr>
                <w:rFonts w:ascii="Times New Roman" w:hint="eastAsia"/>
                <w:bCs/>
                <w:sz w:val="22"/>
                <w:szCs w:val="22"/>
              </w:rPr>
              <w:t>08:30-1</w:t>
            </w:r>
            <w:r>
              <w:rPr>
                <w:rFonts w:ascii="Times New Roman"/>
                <w:bCs/>
                <w:sz w:val="22"/>
                <w:szCs w:val="22"/>
              </w:rPr>
              <w:t>2</w:t>
            </w:r>
            <w:r>
              <w:rPr>
                <w:rFonts w:ascii="Times New Roman" w:hint="eastAsia"/>
                <w:bCs/>
                <w:sz w:val="22"/>
                <w:szCs w:val="22"/>
              </w:rPr>
              <w:t>:0</w:t>
            </w:r>
            <w:r w:rsidRPr="001F6DB9">
              <w:rPr>
                <w:rFonts w:ascii="Times New Roman" w:hint="eastAsia"/>
                <w:bCs/>
                <w:sz w:val="22"/>
                <w:szCs w:val="22"/>
              </w:rPr>
              <w:t>0</w:t>
            </w:r>
          </w:p>
        </w:tc>
        <w:tc>
          <w:tcPr>
            <w:tcW w:w="3356" w:type="pct"/>
            <w:shd w:val="clear" w:color="auto" w:fill="auto"/>
            <w:vAlign w:val="center"/>
          </w:tcPr>
          <w:p w:rsidR="00020267" w:rsidRPr="001F6DB9" w:rsidRDefault="00020267" w:rsidP="00F31F44">
            <w:pPr>
              <w:wordWrap/>
              <w:snapToGrid w:val="0"/>
              <w:jc w:val="left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4. STOCK ASSESSMENT THEME (</w:t>
            </w:r>
            <w:r>
              <w:rPr>
                <w:rFonts w:ascii="Times New Roman" w:hint="eastAsia"/>
                <w:bCs/>
                <w:sz w:val="22"/>
                <w:szCs w:val="22"/>
              </w:rPr>
              <w:t>7,8</w:t>
            </w:r>
            <w:r w:rsidRPr="001F6DB9">
              <w:rPr>
                <w:rFonts w:ascii="Times New Roman"/>
                <w:bCs/>
                <w:sz w:val="22"/>
                <w:szCs w:val="22"/>
              </w:rPr>
              <w:t>)</w:t>
            </w:r>
          </w:p>
        </w:tc>
      </w:tr>
      <w:tr w:rsidR="00020267" w:rsidRPr="00A45F80" w:rsidTr="00A45F80">
        <w:trPr>
          <w:trHeight w:val="194"/>
        </w:trPr>
        <w:tc>
          <w:tcPr>
            <w:tcW w:w="798" w:type="pct"/>
            <w:vMerge/>
            <w:shd w:val="clear" w:color="auto" w:fill="auto"/>
            <w:vAlign w:val="center"/>
          </w:tcPr>
          <w:p w:rsidR="00020267" w:rsidRPr="001F6DB9" w:rsidRDefault="00020267" w:rsidP="00A67885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</w:p>
        </w:tc>
        <w:tc>
          <w:tcPr>
            <w:tcW w:w="846" w:type="pct"/>
            <w:shd w:val="clear" w:color="auto" w:fill="auto"/>
            <w:vAlign w:val="center"/>
          </w:tcPr>
          <w:p w:rsidR="00020267" w:rsidRDefault="00020267" w:rsidP="005475A6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>
              <w:rPr>
                <w:rFonts w:ascii="Times New Roman"/>
                <w:bCs/>
                <w:sz w:val="22"/>
                <w:szCs w:val="22"/>
              </w:rPr>
              <w:t>13:30-15:00</w:t>
            </w:r>
          </w:p>
        </w:tc>
        <w:tc>
          <w:tcPr>
            <w:tcW w:w="3356" w:type="pct"/>
            <w:shd w:val="clear" w:color="auto" w:fill="auto"/>
            <w:vAlign w:val="center"/>
          </w:tcPr>
          <w:p w:rsidR="00020267" w:rsidRPr="001F6DB9" w:rsidRDefault="00020267" w:rsidP="00020267">
            <w:pPr>
              <w:wordWrap/>
              <w:snapToGrid w:val="0"/>
              <w:jc w:val="left"/>
              <w:rPr>
                <w:rFonts w:ascii="Times New Roman"/>
                <w:bCs/>
                <w:sz w:val="22"/>
                <w:szCs w:val="22"/>
              </w:rPr>
            </w:pPr>
            <w:r>
              <w:rPr>
                <w:rFonts w:ascii="Times New Roman"/>
                <w:sz w:val="22"/>
                <w:szCs w:val="22"/>
                <w:lang w:val="en-NZ"/>
              </w:rPr>
              <w:t xml:space="preserve">3. </w:t>
            </w:r>
            <w:r w:rsidRPr="001F6DB9">
              <w:rPr>
                <w:rFonts w:ascii="Times New Roman"/>
                <w:sz w:val="22"/>
                <w:szCs w:val="22"/>
                <w:lang w:val="en-NZ"/>
              </w:rPr>
              <w:t>DATA AND STATISTIC</w:t>
            </w:r>
            <w:r>
              <w:rPr>
                <w:rFonts w:ascii="Times New Roman"/>
                <w:sz w:val="22"/>
                <w:szCs w:val="22"/>
                <w:lang w:val="en-NZ"/>
              </w:rPr>
              <w:t>S</w:t>
            </w:r>
            <w:r w:rsidRPr="001F6DB9">
              <w:rPr>
                <w:rFonts w:ascii="Times New Roman"/>
                <w:sz w:val="22"/>
                <w:szCs w:val="22"/>
                <w:lang w:val="en-NZ"/>
              </w:rPr>
              <w:t xml:space="preserve"> THEME</w:t>
            </w:r>
            <w:r>
              <w:rPr>
                <w:rFonts w:ascii="Times New Roman"/>
                <w:sz w:val="22"/>
                <w:szCs w:val="22"/>
                <w:lang w:val="en-NZ"/>
              </w:rPr>
              <w:t xml:space="preserve"> (</w:t>
            </w:r>
            <w:r>
              <w:rPr>
                <w:rFonts w:ascii="Times New Roman" w:hint="eastAsia"/>
                <w:sz w:val="22"/>
                <w:szCs w:val="22"/>
                <w:lang w:val="en-NZ"/>
              </w:rPr>
              <w:t>3</w:t>
            </w:r>
            <w:r>
              <w:rPr>
                <w:rFonts w:ascii="Times New Roman"/>
                <w:sz w:val="22"/>
                <w:szCs w:val="22"/>
                <w:lang w:val="en-NZ"/>
              </w:rPr>
              <w:t>)</w:t>
            </w:r>
          </w:p>
        </w:tc>
      </w:tr>
      <w:tr w:rsidR="00020267" w:rsidRPr="00A45F80" w:rsidTr="00F31F44">
        <w:trPr>
          <w:trHeight w:val="194"/>
        </w:trPr>
        <w:tc>
          <w:tcPr>
            <w:tcW w:w="798" w:type="pct"/>
            <w:vMerge/>
            <w:tcBorders>
              <w:bottom w:val="single" w:sz="4" w:space="0" w:color="808080"/>
            </w:tcBorders>
            <w:shd w:val="clear" w:color="auto" w:fill="auto"/>
            <w:vAlign w:val="center"/>
          </w:tcPr>
          <w:p w:rsidR="00020267" w:rsidRPr="001F6DB9" w:rsidRDefault="00020267" w:rsidP="00A67885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</w:p>
        </w:tc>
        <w:tc>
          <w:tcPr>
            <w:tcW w:w="846" w:type="pct"/>
            <w:tcBorders>
              <w:bottom w:val="single" w:sz="4" w:space="0" w:color="808080"/>
            </w:tcBorders>
            <w:shd w:val="clear" w:color="auto" w:fill="auto"/>
            <w:vAlign w:val="center"/>
          </w:tcPr>
          <w:p w:rsidR="00020267" w:rsidRPr="001F6DB9" w:rsidRDefault="00020267" w:rsidP="00385DA5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1</w:t>
            </w:r>
            <w:r>
              <w:rPr>
                <w:rFonts w:ascii="Times New Roman"/>
                <w:bCs/>
                <w:sz w:val="22"/>
                <w:szCs w:val="22"/>
              </w:rPr>
              <w:t>5</w:t>
            </w:r>
            <w:r w:rsidRPr="001F6DB9">
              <w:rPr>
                <w:rFonts w:ascii="Times New Roman"/>
                <w:bCs/>
                <w:sz w:val="22"/>
                <w:szCs w:val="22"/>
              </w:rPr>
              <w:t>:30-1</w:t>
            </w:r>
            <w:r w:rsidRPr="001F6DB9">
              <w:rPr>
                <w:rFonts w:ascii="Times New Roman" w:hint="eastAsia"/>
                <w:bCs/>
                <w:sz w:val="22"/>
                <w:szCs w:val="22"/>
              </w:rPr>
              <w:t>7</w:t>
            </w:r>
            <w:r w:rsidRPr="001F6DB9">
              <w:rPr>
                <w:rFonts w:ascii="Times New Roman"/>
                <w:bCs/>
                <w:sz w:val="22"/>
                <w:szCs w:val="22"/>
              </w:rPr>
              <w:t>:30</w:t>
            </w:r>
          </w:p>
        </w:tc>
        <w:tc>
          <w:tcPr>
            <w:tcW w:w="3356" w:type="pct"/>
            <w:tcBorders>
              <w:bottom w:val="single" w:sz="4" w:space="0" w:color="808080"/>
            </w:tcBorders>
            <w:shd w:val="clear" w:color="auto" w:fill="auto"/>
            <w:vAlign w:val="center"/>
          </w:tcPr>
          <w:p w:rsidR="00020267" w:rsidRPr="001F6DB9" w:rsidRDefault="00020267" w:rsidP="0090455C">
            <w:pPr>
              <w:wordWrap/>
              <w:snapToGrid w:val="0"/>
              <w:jc w:val="left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 w:hint="eastAsia"/>
                <w:bCs/>
                <w:sz w:val="22"/>
                <w:szCs w:val="22"/>
              </w:rPr>
              <w:t>6</w:t>
            </w:r>
            <w:r w:rsidRPr="001F6DB9">
              <w:rPr>
                <w:rFonts w:ascii="Times New Roman"/>
                <w:bCs/>
                <w:sz w:val="22"/>
                <w:szCs w:val="22"/>
              </w:rPr>
              <w:t>. ECOSYSTEM AND BYCATCH THEME (</w:t>
            </w:r>
            <w:r>
              <w:rPr>
                <w:rFonts w:ascii="Times New Roman"/>
                <w:bCs/>
                <w:sz w:val="22"/>
                <w:szCs w:val="22"/>
              </w:rPr>
              <w:t>4</w:t>
            </w:r>
            <w:r w:rsidRPr="001F6DB9">
              <w:rPr>
                <w:rFonts w:ascii="Times New Roman" w:hint="eastAsia"/>
                <w:bCs/>
                <w:sz w:val="22"/>
                <w:szCs w:val="22"/>
              </w:rPr>
              <w:t>)</w:t>
            </w:r>
          </w:p>
        </w:tc>
      </w:tr>
      <w:tr w:rsidR="00020267" w:rsidRPr="00A45F80" w:rsidTr="00F31F44">
        <w:tc>
          <w:tcPr>
            <w:tcW w:w="798" w:type="pct"/>
            <w:vMerge w:val="restart"/>
            <w:shd w:val="clear" w:color="auto" w:fill="D9D9D9" w:themeFill="background1" w:themeFillShade="D9"/>
            <w:vAlign w:val="center"/>
          </w:tcPr>
          <w:p w:rsidR="00020267" w:rsidRPr="001F6DB9" w:rsidRDefault="00020267" w:rsidP="00A67885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Tuesday</w:t>
            </w:r>
          </w:p>
          <w:p w:rsidR="00020267" w:rsidRPr="001F6DB9" w:rsidRDefault="00020267" w:rsidP="00F31F44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>
              <w:rPr>
                <w:rFonts w:ascii="Times New Roman" w:hint="eastAsia"/>
                <w:bCs/>
                <w:sz w:val="22"/>
                <w:szCs w:val="22"/>
              </w:rPr>
              <w:t>9</w:t>
            </w:r>
            <w:r w:rsidRPr="001F6DB9">
              <w:rPr>
                <w:rFonts w:ascii="Times New Roman"/>
                <w:bCs/>
                <w:sz w:val="22"/>
                <w:szCs w:val="22"/>
              </w:rPr>
              <w:t xml:space="preserve"> August</w:t>
            </w:r>
          </w:p>
        </w:tc>
        <w:tc>
          <w:tcPr>
            <w:tcW w:w="846" w:type="pct"/>
            <w:shd w:val="clear" w:color="auto" w:fill="D9D9D9" w:themeFill="background1" w:themeFillShade="D9"/>
            <w:vAlign w:val="center"/>
          </w:tcPr>
          <w:p w:rsidR="00020267" w:rsidRPr="001F6DB9" w:rsidRDefault="00020267" w:rsidP="00C71020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08:30-1</w:t>
            </w:r>
            <w:r w:rsidRPr="001F6DB9">
              <w:rPr>
                <w:rFonts w:ascii="Times New Roman" w:hint="eastAsia"/>
                <w:bCs/>
                <w:sz w:val="22"/>
                <w:szCs w:val="22"/>
              </w:rPr>
              <w:t>2</w:t>
            </w:r>
            <w:r w:rsidRPr="001F6DB9">
              <w:rPr>
                <w:rFonts w:ascii="Times New Roman"/>
                <w:bCs/>
                <w:sz w:val="22"/>
                <w:szCs w:val="22"/>
              </w:rPr>
              <w:t>:</w:t>
            </w:r>
            <w:r w:rsidRPr="001F6DB9">
              <w:rPr>
                <w:rFonts w:ascii="Times New Roman" w:hint="eastAsia"/>
                <w:bCs/>
                <w:sz w:val="22"/>
                <w:szCs w:val="22"/>
              </w:rPr>
              <w:t>0</w:t>
            </w:r>
            <w:r w:rsidRPr="001F6DB9">
              <w:rPr>
                <w:rFonts w:ascii="Times New Roman"/>
                <w:bCs/>
                <w:sz w:val="22"/>
                <w:szCs w:val="22"/>
              </w:rPr>
              <w:t>0</w:t>
            </w:r>
          </w:p>
        </w:tc>
        <w:tc>
          <w:tcPr>
            <w:tcW w:w="3356" w:type="pct"/>
            <w:shd w:val="clear" w:color="auto" w:fill="D9D9D9" w:themeFill="background1" w:themeFillShade="D9"/>
            <w:vAlign w:val="center"/>
          </w:tcPr>
          <w:p w:rsidR="00020267" w:rsidRPr="001F6DB9" w:rsidRDefault="00020267" w:rsidP="00020267">
            <w:pPr>
              <w:wordWrap/>
              <w:snapToGrid w:val="0"/>
              <w:ind w:left="801" w:hanging="801"/>
              <w:jc w:val="left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4. STOCK ASSESSMENT THEME (</w:t>
            </w:r>
            <w:r>
              <w:rPr>
                <w:rFonts w:ascii="Times New Roman"/>
                <w:bCs/>
                <w:sz w:val="22"/>
                <w:szCs w:val="22"/>
              </w:rPr>
              <w:t>9,</w:t>
            </w:r>
            <w:r w:rsidRPr="001F6DB9">
              <w:rPr>
                <w:rFonts w:ascii="Times New Roman"/>
                <w:bCs/>
                <w:sz w:val="22"/>
                <w:szCs w:val="22"/>
              </w:rPr>
              <w:t>1</w:t>
            </w:r>
            <w:r w:rsidRPr="001F6DB9">
              <w:rPr>
                <w:rFonts w:ascii="Times New Roman" w:hint="eastAsia"/>
                <w:bCs/>
                <w:sz w:val="22"/>
                <w:szCs w:val="22"/>
              </w:rPr>
              <w:t>0</w:t>
            </w:r>
            <w:r w:rsidRPr="001F6DB9">
              <w:rPr>
                <w:rFonts w:ascii="Times New Roman"/>
                <w:bCs/>
                <w:sz w:val="22"/>
                <w:szCs w:val="22"/>
              </w:rPr>
              <w:t>)</w:t>
            </w:r>
          </w:p>
        </w:tc>
      </w:tr>
      <w:tr w:rsidR="00020267" w:rsidRPr="00A45F80" w:rsidTr="0090455C">
        <w:trPr>
          <w:trHeight w:val="152"/>
        </w:trPr>
        <w:tc>
          <w:tcPr>
            <w:tcW w:w="798" w:type="pct"/>
            <w:vMerge/>
            <w:shd w:val="clear" w:color="auto" w:fill="D9D9D9" w:themeFill="background1" w:themeFillShade="D9"/>
            <w:vAlign w:val="center"/>
          </w:tcPr>
          <w:p w:rsidR="00020267" w:rsidRPr="001F6DB9" w:rsidRDefault="00020267" w:rsidP="00C71020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</w:p>
        </w:tc>
        <w:tc>
          <w:tcPr>
            <w:tcW w:w="846" w:type="pct"/>
            <w:shd w:val="clear" w:color="auto" w:fill="D9D9D9" w:themeFill="background1" w:themeFillShade="D9"/>
            <w:vAlign w:val="center"/>
          </w:tcPr>
          <w:p w:rsidR="00020267" w:rsidRPr="001F6DB9" w:rsidRDefault="00020267" w:rsidP="0090455C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>
              <w:rPr>
                <w:rFonts w:ascii="Times New Roman"/>
                <w:bCs/>
                <w:sz w:val="22"/>
                <w:szCs w:val="22"/>
              </w:rPr>
              <w:t>13:30-15:00</w:t>
            </w:r>
          </w:p>
        </w:tc>
        <w:tc>
          <w:tcPr>
            <w:tcW w:w="3356" w:type="pct"/>
            <w:shd w:val="clear" w:color="auto" w:fill="D9D9D9" w:themeFill="background1" w:themeFillShade="D9"/>
            <w:vAlign w:val="center"/>
          </w:tcPr>
          <w:p w:rsidR="00020267" w:rsidRPr="001F6DB9" w:rsidRDefault="00020267" w:rsidP="00020267">
            <w:pPr>
              <w:snapToGrid w:val="0"/>
              <w:jc w:val="left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5. MANAGEMENT ISSUES THEME (</w:t>
            </w:r>
            <w:r>
              <w:rPr>
                <w:rFonts w:ascii="Times New Roman" w:hint="eastAsia"/>
                <w:bCs/>
                <w:sz w:val="22"/>
                <w:szCs w:val="22"/>
              </w:rPr>
              <w:t>4</w:t>
            </w:r>
            <w:r w:rsidRPr="001F6DB9">
              <w:rPr>
                <w:rFonts w:ascii="Times New Roman"/>
                <w:bCs/>
                <w:sz w:val="22"/>
                <w:szCs w:val="22"/>
              </w:rPr>
              <w:t>)</w:t>
            </w:r>
          </w:p>
        </w:tc>
      </w:tr>
      <w:tr w:rsidR="00890EBD" w:rsidRPr="00A45F80" w:rsidTr="0090455C">
        <w:trPr>
          <w:trHeight w:val="152"/>
        </w:trPr>
        <w:tc>
          <w:tcPr>
            <w:tcW w:w="798" w:type="pct"/>
            <w:vMerge/>
            <w:shd w:val="clear" w:color="auto" w:fill="D9D9D9" w:themeFill="background1" w:themeFillShade="D9"/>
            <w:vAlign w:val="center"/>
          </w:tcPr>
          <w:p w:rsidR="00890EBD" w:rsidRPr="001F6DB9" w:rsidRDefault="00890EBD" w:rsidP="00C71020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</w:p>
        </w:tc>
        <w:tc>
          <w:tcPr>
            <w:tcW w:w="846" w:type="pct"/>
            <w:shd w:val="clear" w:color="auto" w:fill="D9D9D9" w:themeFill="background1" w:themeFillShade="D9"/>
            <w:vAlign w:val="center"/>
          </w:tcPr>
          <w:p w:rsidR="00890EBD" w:rsidRPr="001F6DB9" w:rsidRDefault="00890EBD" w:rsidP="0090455C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1</w:t>
            </w:r>
            <w:r>
              <w:rPr>
                <w:rFonts w:ascii="Times New Roman" w:hint="eastAsia"/>
                <w:bCs/>
                <w:sz w:val="22"/>
                <w:szCs w:val="22"/>
              </w:rPr>
              <w:t>5</w:t>
            </w:r>
            <w:r w:rsidRPr="001F6DB9">
              <w:rPr>
                <w:rFonts w:ascii="Times New Roman"/>
                <w:bCs/>
                <w:sz w:val="22"/>
                <w:szCs w:val="22"/>
              </w:rPr>
              <w:t>:30-1</w:t>
            </w:r>
            <w:r w:rsidRPr="001F6DB9">
              <w:rPr>
                <w:rFonts w:ascii="Times New Roman" w:hint="eastAsia"/>
                <w:bCs/>
                <w:sz w:val="22"/>
                <w:szCs w:val="22"/>
              </w:rPr>
              <w:t>7</w:t>
            </w:r>
            <w:r w:rsidRPr="001F6DB9">
              <w:rPr>
                <w:rFonts w:ascii="Times New Roman"/>
                <w:bCs/>
                <w:sz w:val="22"/>
                <w:szCs w:val="22"/>
              </w:rPr>
              <w:t>:30</w:t>
            </w:r>
          </w:p>
        </w:tc>
        <w:tc>
          <w:tcPr>
            <w:tcW w:w="3356" w:type="pct"/>
            <w:shd w:val="clear" w:color="auto" w:fill="D9D9D9" w:themeFill="background1" w:themeFillShade="D9"/>
            <w:vAlign w:val="center"/>
          </w:tcPr>
          <w:p w:rsidR="00890EBD" w:rsidRPr="001F6DB9" w:rsidRDefault="00890EBD" w:rsidP="00B5009C">
            <w:pPr>
              <w:wordWrap/>
              <w:snapToGrid w:val="0"/>
              <w:jc w:val="left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 w:hint="eastAsia"/>
                <w:bCs/>
                <w:sz w:val="22"/>
                <w:szCs w:val="22"/>
              </w:rPr>
              <w:t>6</w:t>
            </w:r>
            <w:r w:rsidRPr="001F6DB9">
              <w:rPr>
                <w:rFonts w:ascii="Times New Roman"/>
                <w:bCs/>
                <w:sz w:val="22"/>
                <w:szCs w:val="22"/>
              </w:rPr>
              <w:t>. ECOSYSTEM AND BYCATCH THEME (</w:t>
            </w:r>
            <w:r>
              <w:rPr>
                <w:rFonts w:ascii="Times New Roman" w:hint="eastAsia"/>
                <w:bCs/>
                <w:sz w:val="22"/>
                <w:szCs w:val="22"/>
              </w:rPr>
              <w:t>5</w:t>
            </w:r>
            <w:r w:rsidRPr="001F6DB9">
              <w:rPr>
                <w:rFonts w:ascii="Times New Roman" w:hint="eastAsia"/>
                <w:bCs/>
                <w:sz w:val="22"/>
                <w:szCs w:val="22"/>
              </w:rPr>
              <w:t>)</w:t>
            </w:r>
          </w:p>
        </w:tc>
      </w:tr>
      <w:tr w:rsidR="00890EBD" w:rsidRPr="00A45F80" w:rsidTr="003B622A">
        <w:tc>
          <w:tcPr>
            <w:tcW w:w="798" w:type="pct"/>
            <w:vMerge w:val="restart"/>
            <w:shd w:val="clear" w:color="auto" w:fill="auto"/>
            <w:vAlign w:val="center"/>
          </w:tcPr>
          <w:p w:rsidR="00890EBD" w:rsidRPr="001F6DB9" w:rsidRDefault="00890EBD" w:rsidP="00A67885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Wednesday</w:t>
            </w:r>
          </w:p>
          <w:p w:rsidR="00890EBD" w:rsidRPr="001F6DB9" w:rsidRDefault="00890EBD" w:rsidP="00F31F44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>
              <w:rPr>
                <w:rFonts w:ascii="Times New Roman" w:hint="eastAsia"/>
                <w:bCs/>
                <w:sz w:val="22"/>
                <w:szCs w:val="22"/>
              </w:rPr>
              <w:t>10</w:t>
            </w:r>
            <w:r w:rsidRPr="001F6DB9">
              <w:rPr>
                <w:rFonts w:ascii="Times New Roman"/>
                <w:bCs/>
                <w:sz w:val="22"/>
                <w:szCs w:val="22"/>
              </w:rPr>
              <w:t xml:space="preserve"> August </w:t>
            </w:r>
          </w:p>
        </w:tc>
        <w:tc>
          <w:tcPr>
            <w:tcW w:w="846" w:type="pct"/>
            <w:shd w:val="clear" w:color="auto" w:fill="auto"/>
            <w:vAlign w:val="center"/>
          </w:tcPr>
          <w:p w:rsidR="00890EBD" w:rsidRPr="001F6DB9" w:rsidRDefault="00890EBD" w:rsidP="00C71020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>
              <w:rPr>
                <w:rFonts w:ascii="Times New Roman"/>
                <w:bCs/>
                <w:sz w:val="22"/>
                <w:szCs w:val="22"/>
              </w:rPr>
              <w:t>08:30-1</w:t>
            </w:r>
            <w:r>
              <w:rPr>
                <w:rFonts w:ascii="Times New Roman" w:hint="eastAsia"/>
                <w:bCs/>
                <w:sz w:val="22"/>
                <w:szCs w:val="22"/>
              </w:rPr>
              <w:t>2</w:t>
            </w:r>
            <w:r w:rsidRPr="001F6DB9">
              <w:rPr>
                <w:rFonts w:ascii="Times New Roman"/>
                <w:bCs/>
                <w:sz w:val="22"/>
                <w:szCs w:val="22"/>
              </w:rPr>
              <w:t>:00</w:t>
            </w:r>
          </w:p>
        </w:tc>
        <w:tc>
          <w:tcPr>
            <w:tcW w:w="3356" w:type="pct"/>
            <w:shd w:val="clear" w:color="auto" w:fill="auto"/>
            <w:vAlign w:val="center"/>
          </w:tcPr>
          <w:p w:rsidR="00890EBD" w:rsidRPr="001F6DB9" w:rsidRDefault="00890EBD" w:rsidP="00385DA5">
            <w:pPr>
              <w:wordWrap/>
              <w:snapToGrid w:val="0"/>
              <w:ind w:left="801" w:hanging="801"/>
              <w:jc w:val="left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4. STOCK ASSESSMENT THEME (</w:t>
            </w:r>
            <w:r>
              <w:rPr>
                <w:rFonts w:ascii="Times New Roman" w:hint="eastAsia"/>
                <w:bCs/>
                <w:sz w:val="22"/>
                <w:szCs w:val="22"/>
              </w:rPr>
              <w:t>11,</w:t>
            </w:r>
            <w:r w:rsidRPr="001F6DB9">
              <w:rPr>
                <w:rFonts w:ascii="Times New Roman"/>
                <w:bCs/>
                <w:sz w:val="22"/>
                <w:szCs w:val="22"/>
              </w:rPr>
              <w:t>1</w:t>
            </w:r>
            <w:r w:rsidRPr="001F6DB9">
              <w:rPr>
                <w:rFonts w:ascii="Times New Roman" w:hint="eastAsia"/>
                <w:bCs/>
                <w:sz w:val="22"/>
                <w:szCs w:val="22"/>
              </w:rPr>
              <w:t>2</w:t>
            </w:r>
            <w:r w:rsidRPr="001F6DB9">
              <w:rPr>
                <w:rFonts w:ascii="Times New Roman"/>
                <w:bCs/>
                <w:sz w:val="22"/>
                <w:szCs w:val="22"/>
              </w:rPr>
              <w:t>)</w:t>
            </w:r>
          </w:p>
        </w:tc>
      </w:tr>
      <w:tr w:rsidR="00890EBD" w:rsidRPr="00A45F80" w:rsidTr="003B622A">
        <w:tc>
          <w:tcPr>
            <w:tcW w:w="798" w:type="pct"/>
            <w:vMerge/>
            <w:shd w:val="clear" w:color="auto" w:fill="auto"/>
            <w:vAlign w:val="center"/>
          </w:tcPr>
          <w:p w:rsidR="00890EBD" w:rsidRPr="001F6DB9" w:rsidRDefault="00890EBD" w:rsidP="00C71020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</w:p>
        </w:tc>
        <w:tc>
          <w:tcPr>
            <w:tcW w:w="846" w:type="pct"/>
            <w:shd w:val="clear" w:color="auto" w:fill="auto"/>
            <w:vAlign w:val="center"/>
          </w:tcPr>
          <w:p w:rsidR="00890EBD" w:rsidRPr="001F6DB9" w:rsidRDefault="00890EBD" w:rsidP="00890EBD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1</w:t>
            </w:r>
            <w:r>
              <w:rPr>
                <w:rFonts w:ascii="Times New Roman" w:hint="eastAsia"/>
                <w:bCs/>
                <w:sz w:val="22"/>
                <w:szCs w:val="22"/>
              </w:rPr>
              <w:t>3</w:t>
            </w:r>
            <w:r w:rsidRPr="001F6DB9">
              <w:rPr>
                <w:rFonts w:ascii="Times New Roman"/>
                <w:bCs/>
                <w:sz w:val="22"/>
                <w:szCs w:val="22"/>
              </w:rPr>
              <w:t>:30-1</w:t>
            </w:r>
            <w:r>
              <w:rPr>
                <w:rFonts w:ascii="Times New Roman" w:hint="eastAsia"/>
                <w:bCs/>
                <w:sz w:val="22"/>
                <w:szCs w:val="22"/>
              </w:rPr>
              <w:t>5</w:t>
            </w:r>
            <w:r w:rsidRPr="001F6DB9">
              <w:rPr>
                <w:rFonts w:ascii="Times New Roman"/>
                <w:bCs/>
                <w:sz w:val="22"/>
                <w:szCs w:val="22"/>
              </w:rPr>
              <w:t>:00</w:t>
            </w:r>
          </w:p>
        </w:tc>
        <w:tc>
          <w:tcPr>
            <w:tcW w:w="3356" w:type="pct"/>
            <w:shd w:val="clear" w:color="auto" w:fill="auto"/>
            <w:vAlign w:val="center"/>
          </w:tcPr>
          <w:p w:rsidR="00890EBD" w:rsidRPr="001F6DB9" w:rsidRDefault="00890EBD" w:rsidP="0090455C">
            <w:pPr>
              <w:wordWrap/>
              <w:snapToGrid w:val="0"/>
              <w:ind w:left="801" w:hanging="801"/>
              <w:jc w:val="left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7. OTHER RESEARCH PROJECTS</w:t>
            </w:r>
          </w:p>
          <w:p w:rsidR="00890EBD" w:rsidRPr="001F6DB9" w:rsidRDefault="00890EBD" w:rsidP="0090455C">
            <w:pPr>
              <w:wordWrap/>
              <w:snapToGrid w:val="0"/>
              <w:ind w:left="801" w:hanging="801"/>
              <w:jc w:val="left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8. COOPERATION WITH OTHER ORGANIZATIONS</w:t>
            </w:r>
          </w:p>
          <w:p w:rsidR="00890EBD" w:rsidRPr="001F6DB9" w:rsidRDefault="00890EBD" w:rsidP="0090455C">
            <w:pPr>
              <w:wordWrap/>
              <w:snapToGrid w:val="0"/>
              <w:ind w:left="801" w:hanging="801"/>
              <w:jc w:val="left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9. SPECIAL REQUIREMENTS</w:t>
            </w:r>
          </w:p>
          <w:p w:rsidR="00890EBD" w:rsidRDefault="00890EBD" w:rsidP="0090455C">
            <w:pPr>
              <w:wordWrap/>
              <w:snapToGrid w:val="0"/>
              <w:jc w:val="left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 xml:space="preserve">10. WORK PROGRAMME AND BUDGET </w:t>
            </w:r>
          </w:p>
          <w:p w:rsidR="00890EBD" w:rsidRPr="001F6DB9" w:rsidRDefault="00890EBD" w:rsidP="0090455C">
            <w:pPr>
              <w:wordWrap/>
              <w:snapToGrid w:val="0"/>
              <w:jc w:val="left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1</w:t>
            </w:r>
            <w:r w:rsidRPr="001F6DB9">
              <w:rPr>
                <w:rFonts w:ascii="Times New Roman" w:hint="eastAsia"/>
                <w:bCs/>
                <w:sz w:val="22"/>
                <w:szCs w:val="22"/>
              </w:rPr>
              <w:t>1</w:t>
            </w:r>
            <w:r w:rsidRPr="001F6DB9">
              <w:rPr>
                <w:rFonts w:ascii="Times New Roman"/>
                <w:bCs/>
                <w:sz w:val="22"/>
                <w:szCs w:val="22"/>
              </w:rPr>
              <w:t xml:space="preserve">. </w:t>
            </w:r>
            <w:r w:rsidRPr="001F6DB9">
              <w:rPr>
                <w:rFonts w:ascii="Times New Roman" w:hint="eastAsia"/>
                <w:bCs/>
                <w:sz w:val="22"/>
                <w:szCs w:val="22"/>
              </w:rPr>
              <w:t>ADMINISTRATIVE MATTERS</w:t>
            </w:r>
          </w:p>
          <w:p w:rsidR="00890EBD" w:rsidRPr="001F6DB9" w:rsidRDefault="00890EBD" w:rsidP="00652217">
            <w:pPr>
              <w:wordWrap/>
              <w:snapToGrid w:val="0"/>
              <w:jc w:val="left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12. OTHER MATTERS</w:t>
            </w:r>
          </w:p>
        </w:tc>
      </w:tr>
      <w:tr w:rsidR="00890EBD" w:rsidRPr="00A45F80" w:rsidTr="00890EBD">
        <w:trPr>
          <w:trHeight w:val="60"/>
        </w:trPr>
        <w:tc>
          <w:tcPr>
            <w:tcW w:w="798" w:type="pct"/>
            <w:vMerge/>
            <w:shd w:val="clear" w:color="auto" w:fill="auto"/>
            <w:vAlign w:val="center"/>
          </w:tcPr>
          <w:p w:rsidR="00890EBD" w:rsidRPr="001F6DB9" w:rsidRDefault="00890EBD" w:rsidP="00C71020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</w:p>
        </w:tc>
        <w:tc>
          <w:tcPr>
            <w:tcW w:w="846" w:type="pct"/>
            <w:shd w:val="clear" w:color="auto" w:fill="auto"/>
            <w:vAlign w:val="center"/>
          </w:tcPr>
          <w:p w:rsidR="00890EBD" w:rsidRPr="001F6DB9" w:rsidRDefault="00890EBD" w:rsidP="00C71020">
            <w:pPr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15:30-17:30</w:t>
            </w:r>
          </w:p>
        </w:tc>
        <w:tc>
          <w:tcPr>
            <w:tcW w:w="3356" w:type="pct"/>
            <w:shd w:val="clear" w:color="auto" w:fill="auto"/>
            <w:vAlign w:val="center"/>
          </w:tcPr>
          <w:p w:rsidR="00890EBD" w:rsidRPr="001F6DB9" w:rsidRDefault="00890EBD" w:rsidP="00890EBD">
            <w:pPr>
              <w:snapToGrid w:val="0"/>
              <w:jc w:val="left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5. MANAGEMENT ISSUES THEME (</w:t>
            </w:r>
            <w:r>
              <w:rPr>
                <w:rFonts w:ascii="Times New Roman" w:hint="eastAsia"/>
                <w:bCs/>
                <w:sz w:val="22"/>
                <w:szCs w:val="22"/>
              </w:rPr>
              <w:t>5</w:t>
            </w:r>
            <w:r w:rsidRPr="001F6DB9">
              <w:rPr>
                <w:rFonts w:ascii="Times New Roman"/>
                <w:bCs/>
                <w:sz w:val="22"/>
                <w:szCs w:val="22"/>
              </w:rPr>
              <w:t>)</w:t>
            </w:r>
          </w:p>
        </w:tc>
      </w:tr>
      <w:tr w:rsidR="00890EBD" w:rsidRPr="00A45F80" w:rsidTr="00890EBD">
        <w:trPr>
          <w:trHeight w:val="162"/>
        </w:trPr>
        <w:tc>
          <w:tcPr>
            <w:tcW w:w="798" w:type="pct"/>
            <w:vMerge w:val="restart"/>
            <w:shd w:val="clear" w:color="auto" w:fill="D9D9D9" w:themeFill="background1" w:themeFillShade="D9"/>
            <w:vAlign w:val="center"/>
          </w:tcPr>
          <w:p w:rsidR="00890EBD" w:rsidRPr="001F6DB9" w:rsidRDefault="00890EBD" w:rsidP="00C71020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 w:hint="eastAsia"/>
                <w:bCs/>
                <w:sz w:val="22"/>
                <w:szCs w:val="22"/>
              </w:rPr>
              <w:t>Thursday</w:t>
            </w:r>
          </w:p>
          <w:p w:rsidR="00890EBD" w:rsidRPr="001F6DB9" w:rsidRDefault="00890EBD" w:rsidP="00020267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1</w:t>
            </w:r>
            <w:r>
              <w:rPr>
                <w:rFonts w:ascii="Times New Roman" w:hint="eastAsia"/>
                <w:bCs/>
                <w:sz w:val="22"/>
                <w:szCs w:val="22"/>
              </w:rPr>
              <w:t>1</w:t>
            </w:r>
            <w:r w:rsidRPr="001F6DB9">
              <w:rPr>
                <w:rFonts w:ascii="Times New Roman"/>
                <w:bCs/>
                <w:sz w:val="22"/>
                <w:szCs w:val="22"/>
              </w:rPr>
              <w:t xml:space="preserve"> August</w:t>
            </w:r>
          </w:p>
        </w:tc>
        <w:tc>
          <w:tcPr>
            <w:tcW w:w="846" w:type="pct"/>
            <w:shd w:val="clear" w:color="auto" w:fill="D9D9D9" w:themeFill="background1" w:themeFillShade="D9"/>
            <w:vAlign w:val="center"/>
          </w:tcPr>
          <w:p w:rsidR="00890EBD" w:rsidRPr="001F6DB9" w:rsidRDefault="00890EBD" w:rsidP="00890EBD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>
              <w:rPr>
                <w:rFonts w:ascii="Times New Roman"/>
                <w:bCs/>
                <w:sz w:val="22"/>
                <w:szCs w:val="22"/>
              </w:rPr>
              <w:t>08:30-1</w:t>
            </w:r>
            <w:r>
              <w:rPr>
                <w:rFonts w:ascii="Times New Roman" w:hint="eastAsia"/>
                <w:bCs/>
                <w:sz w:val="22"/>
                <w:szCs w:val="22"/>
              </w:rPr>
              <w:t>0</w:t>
            </w:r>
            <w:r w:rsidRPr="001F6DB9">
              <w:rPr>
                <w:rFonts w:ascii="Times New Roman"/>
                <w:bCs/>
                <w:sz w:val="22"/>
                <w:szCs w:val="22"/>
              </w:rPr>
              <w:t>:00</w:t>
            </w:r>
          </w:p>
        </w:tc>
        <w:tc>
          <w:tcPr>
            <w:tcW w:w="3356" w:type="pct"/>
            <w:shd w:val="clear" w:color="auto" w:fill="D9D9D9" w:themeFill="background1" w:themeFillShade="D9"/>
            <w:vAlign w:val="center"/>
          </w:tcPr>
          <w:p w:rsidR="00890EBD" w:rsidRPr="001F6DB9" w:rsidRDefault="00890EBD" w:rsidP="008B3478">
            <w:pPr>
              <w:wordWrap/>
              <w:snapToGrid w:val="0"/>
              <w:jc w:val="left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 w:hint="eastAsia"/>
                <w:bCs/>
                <w:sz w:val="22"/>
                <w:szCs w:val="22"/>
              </w:rPr>
              <w:t>6</w:t>
            </w:r>
            <w:r w:rsidRPr="001F6DB9">
              <w:rPr>
                <w:rFonts w:ascii="Times New Roman"/>
                <w:bCs/>
                <w:sz w:val="22"/>
                <w:szCs w:val="22"/>
              </w:rPr>
              <w:t>. ECOSYSTEM AND BYCATCH THEME (</w:t>
            </w:r>
            <w:r>
              <w:rPr>
                <w:rFonts w:ascii="Times New Roman" w:hint="eastAsia"/>
                <w:bCs/>
                <w:sz w:val="22"/>
                <w:szCs w:val="22"/>
              </w:rPr>
              <w:t>6</w:t>
            </w:r>
            <w:r w:rsidRPr="001F6DB9">
              <w:rPr>
                <w:rFonts w:ascii="Times New Roman" w:hint="eastAsia"/>
                <w:bCs/>
                <w:sz w:val="22"/>
                <w:szCs w:val="22"/>
              </w:rPr>
              <w:t>)</w:t>
            </w:r>
          </w:p>
        </w:tc>
      </w:tr>
      <w:tr w:rsidR="00890EBD" w:rsidRPr="00A45F80" w:rsidTr="00890EBD">
        <w:trPr>
          <w:trHeight w:val="159"/>
        </w:trPr>
        <w:tc>
          <w:tcPr>
            <w:tcW w:w="798" w:type="pct"/>
            <w:vMerge/>
            <w:shd w:val="clear" w:color="auto" w:fill="D9D9D9" w:themeFill="background1" w:themeFillShade="D9"/>
            <w:vAlign w:val="center"/>
          </w:tcPr>
          <w:p w:rsidR="00890EBD" w:rsidRPr="001F6DB9" w:rsidRDefault="00890EBD" w:rsidP="00C71020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</w:p>
        </w:tc>
        <w:tc>
          <w:tcPr>
            <w:tcW w:w="846" w:type="pct"/>
            <w:shd w:val="clear" w:color="auto" w:fill="D9D9D9" w:themeFill="background1" w:themeFillShade="D9"/>
            <w:vAlign w:val="center"/>
          </w:tcPr>
          <w:p w:rsidR="00890EBD" w:rsidRPr="001F6DB9" w:rsidRDefault="00890EBD" w:rsidP="00C71020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>
              <w:rPr>
                <w:rFonts w:ascii="Times New Roman" w:hint="eastAsia"/>
                <w:bCs/>
                <w:sz w:val="22"/>
                <w:szCs w:val="22"/>
              </w:rPr>
              <w:t>10:30-12:00</w:t>
            </w:r>
          </w:p>
        </w:tc>
        <w:tc>
          <w:tcPr>
            <w:tcW w:w="3356" w:type="pct"/>
            <w:shd w:val="clear" w:color="auto" w:fill="D9D9D9" w:themeFill="background1" w:themeFillShade="D9"/>
            <w:vAlign w:val="center"/>
          </w:tcPr>
          <w:p w:rsidR="00890EBD" w:rsidRPr="001F6DB9" w:rsidRDefault="00890EBD" w:rsidP="00890EBD">
            <w:pPr>
              <w:wordWrap/>
              <w:snapToGrid w:val="0"/>
              <w:jc w:val="left"/>
              <w:rPr>
                <w:rFonts w:ascii="Times New Roman"/>
                <w:bCs/>
                <w:sz w:val="22"/>
                <w:szCs w:val="22"/>
              </w:rPr>
            </w:pPr>
            <w:r>
              <w:rPr>
                <w:rFonts w:ascii="Times New Roman" w:hint="eastAsia"/>
                <w:bCs/>
                <w:sz w:val="22"/>
                <w:szCs w:val="22"/>
              </w:rPr>
              <w:t>Outstanding Issues</w:t>
            </w:r>
          </w:p>
        </w:tc>
      </w:tr>
      <w:tr w:rsidR="00890EBD" w:rsidRPr="00A45F80" w:rsidTr="00890EBD">
        <w:trPr>
          <w:trHeight w:val="159"/>
        </w:trPr>
        <w:tc>
          <w:tcPr>
            <w:tcW w:w="798" w:type="pct"/>
            <w:vMerge/>
            <w:shd w:val="clear" w:color="auto" w:fill="D9D9D9" w:themeFill="background1" w:themeFillShade="D9"/>
            <w:vAlign w:val="center"/>
          </w:tcPr>
          <w:p w:rsidR="00890EBD" w:rsidRPr="001F6DB9" w:rsidRDefault="00890EBD" w:rsidP="00C71020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</w:p>
        </w:tc>
        <w:tc>
          <w:tcPr>
            <w:tcW w:w="846" w:type="pct"/>
            <w:shd w:val="clear" w:color="auto" w:fill="D9D9D9" w:themeFill="background1" w:themeFillShade="D9"/>
            <w:vAlign w:val="center"/>
          </w:tcPr>
          <w:p w:rsidR="00890EBD" w:rsidRPr="001F6DB9" w:rsidRDefault="00890EBD" w:rsidP="00B5009C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>
              <w:rPr>
                <w:rFonts w:ascii="Times New Roman"/>
                <w:bCs/>
                <w:sz w:val="22"/>
                <w:szCs w:val="22"/>
              </w:rPr>
              <w:t>13:30-15:00</w:t>
            </w:r>
          </w:p>
        </w:tc>
        <w:tc>
          <w:tcPr>
            <w:tcW w:w="3356" w:type="pct"/>
            <w:shd w:val="clear" w:color="auto" w:fill="D9D9D9" w:themeFill="background1" w:themeFillShade="D9"/>
            <w:vAlign w:val="center"/>
          </w:tcPr>
          <w:p w:rsidR="00890EBD" w:rsidRDefault="00890EBD" w:rsidP="00890EBD">
            <w:pPr>
              <w:wordWrap/>
              <w:snapToGrid w:val="0"/>
              <w:jc w:val="left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 xml:space="preserve">10. WORK PROGRAMME AND BUDGET </w:t>
            </w:r>
          </w:p>
          <w:p w:rsidR="00890EBD" w:rsidRPr="001F6DB9" w:rsidRDefault="00890EBD" w:rsidP="00890EBD">
            <w:pPr>
              <w:wordWrap/>
              <w:snapToGrid w:val="0"/>
              <w:jc w:val="left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1</w:t>
            </w:r>
            <w:r w:rsidRPr="001F6DB9">
              <w:rPr>
                <w:rFonts w:ascii="Times New Roman" w:hint="eastAsia"/>
                <w:bCs/>
                <w:sz w:val="22"/>
                <w:szCs w:val="22"/>
              </w:rPr>
              <w:t>1</w:t>
            </w:r>
            <w:r w:rsidRPr="001F6DB9">
              <w:rPr>
                <w:rFonts w:ascii="Times New Roman"/>
                <w:bCs/>
                <w:sz w:val="22"/>
                <w:szCs w:val="22"/>
              </w:rPr>
              <w:t xml:space="preserve">. </w:t>
            </w:r>
            <w:r w:rsidRPr="001F6DB9">
              <w:rPr>
                <w:rFonts w:ascii="Times New Roman" w:hint="eastAsia"/>
                <w:bCs/>
                <w:sz w:val="22"/>
                <w:szCs w:val="22"/>
              </w:rPr>
              <w:t>ADMINISTRATIVE MATTERS</w:t>
            </w:r>
          </w:p>
          <w:p w:rsidR="00890EBD" w:rsidRPr="001F6DB9" w:rsidRDefault="00890EBD" w:rsidP="00890EBD">
            <w:pPr>
              <w:wordWrap/>
              <w:snapToGrid w:val="0"/>
              <w:jc w:val="left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12. OTHER MATTERS</w:t>
            </w:r>
          </w:p>
        </w:tc>
      </w:tr>
      <w:tr w:rsidR="00890EBD" w:rsidRPr="00A45F80" w:rsidTr="00890EBD">
        <w:trPr>
          <w:trHeight w:val="159"/>
        </w:trPr>
        <w:tc>
          <w:tcPr>
            <w:tcW w:w="798" w:type="pct"/>
            <w:vMerge/>
            <w:shd w:val="clear" w:color="auto" w:fill="D9D9D9" w:themeFill="background1" w:themeFillShade="D9"/>
            <w:vAlign w:val="center"/>
          </w:tcPr>
          <w:p w:rsidR="00890EBD" w:rsidRPr="001F6DB9" w:rsidRDefault="00890EBD" w:rsidP="00C71020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</w:p>
        </w:tc>
        <w:tc>
          <w:tcPr>
            <w:tcW w:w="846" w:type="pct"/>
            <w:shd w:val="clear" w:color="auto" w:fill="D9D9D9" w:themeFill="background1" w:themeFillShade="D9"/>
            <w:vAlign w:val="center"/>
          </w:tcPr>
          <w:p w:rsidR="00890EBD" w:rsidRPr="001F6DB9" w:rsidRDefault="00890EBD" w:rsidP="00B5009C">
            <w:pPr>
              <w:wordWrap/>
              <w:snapToGrid w:val="0"/>
              <w:jc w:val="center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1</w:t>
            </w:r>
            <w:r>
              <w:rPr>
                <w:rFonts w:ascii="Times New Roman" w:hint="eastAsia"/>
                <w:bCs/>
                <w:sz w:val="22"/>
                <w:szCs w:val="22"/>
              </w:rPr>
              <w:t>5</w:t>
            </w:r>
            <w:r w:rsidRPr="001F6DB9">
              <w:rPr>
                <w:rFonts w:ascii="Times New Roman"/>
                <w:bCs/>
                <w:sz w:val="22"/>
                <w:szCs w:val="22"/>
              </w:rPr>
              <w:t>:30-1</w:t>
            </w:r>
            <w:r w:rsidRPr="001F6DB9">
              <w:rPr>
                <w:rFonts w:ascii="Times New Roman" w:hint="eastAsia"/>
                <w:bCs/>
                <w:sz w:val="22"/>
                <w:szCs w:val="22"/>
              </w:rPr>
              <w:t>7</w:t>
            </w:r>
            <w:r w:rsidRPr="001F6DB9">
              <w:rPr>
                <w:rFonts w:ascii="Times New Roman"/>
                <w:bCs/>
                <w:sz w:val="22"/>
                <w:szCs w:val="22"/>
              </w:rPr>
              <w:t>:30</w:t>
            </w:r>
          </w:p>
        </w:tc>
        <w:tc>
          <w:tcPr>
            <w:tcW w:w="3356" w:type="pct"/>
            <w:shd w:val="clear" w:color="auto" w:fill="D9D9D9" w:themeFill="background1" w:themeFillShade="D9"/>
            <w:vAlign w:val="center"/>
          </w:tcPr>
          <w:p w:rsidR="00890EBD" w:rsidRDefault="00890EBD" w:rsidP="004F53BB">
            <w:pPr>
              <w:wordWrap/>
              <w:snapToGrid w:val="0"/>
              <w:jc w:val="left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 xml:space="preserve">13. ADOPTION OF REPORT </w:t>
            </w:r>
          </w:p>
          <w:p w:rsidR="00890EBD" w:rsidRPr="001F6DB9" w:rsidRDefault="00890EBD" w:rsidP="004F53BB">
            <w:pPr>
              <w:wordWrap/>
              <w:snapToGrid w:val="0"/>
              <w:jc w:val="left"/>
              <w:rPr>
                <w:rFonts w:ascii="Times New Roman"/>
                <w:bCs/>
                <w:sz w:val="22"/>
                <w:szCs w:val="22"/>
              </w:rPr>
            </w:pPr>
            <w:r w:rsidRPr="001F6DB9">
              <w:rPr>
                <w:rFonts w:ascii="Times New Roman"/>
                <w:bCs/>
                <w:sz w:val="22"/>
                <w:szCs w:val="22"/>
              </w:rPr>
              <w:t>14. CLOSE OF MEETING</w:t>
            </w:r>
          </w:p>
        </w:tc>
      </w:tr>
    </w:tbl>
    <w:p w:rsidR="00C53FD0" w:rsidRDefault="00C53FD0">
      <w:pPr>
        <w:widowControl/>
        <w:wordWrap/>
        <w:autoSpaceDE/>
        <w:autoSpaceDN/>
        <w:jc w:val="left"/>
        <w:rPr>
          <w:rFonts w:ascii="Times New Roman"/>
          <w:szCs w:val="20"/>
        </w:rPr>
      </w:pPr>
      <w:r>
        <w:rPr>
          <w:rFonts w:ascii="Times New Roman"/>
          <w:szCs w:val="20"/>
        </w:rPr>
        <w:br w:type="page"/>
      </w:r>
    </w:p>
    <w:p w:rsidR="00C53FD0" w:rsidRDefault="00C53FD0" w:rsidP="00AB0D4C">
      <w:pPr>
        <w:widowControl/>
        <w:wordWrap/>
        <w:autoSpaceDE/>
        <w:autoSpaceDN/>
        <w:jc w:val="left"/>
        <w:rPr>
          <w:rFonts w:ascii="Times New Roman"/>
          <w:szCs w:val="20"/>
        </w:rPr>
        <w:sectPr w:rsidR="00C53FD0" w:rsidSect="003F18AF">
          <w:pgSz w:w="12240" w:h="15840" w:code="1"/>
          <w:pgMar w:top="1008" w:right="1440" w:bottom="720" w:left="1440" w:header="720" w:footer="720" w:gutter="0"/>
          <w:cols w:space="425"/>
          <w:docGrid w:type="linesAndChars" w:linePitch="360"/>
        </w:sectPr>
      </w:pPr>
    </w:p>
    <w:p w:rsidR="00C53FD0" w:rsidRPr="00FC1E47" w:rsidRDefault="00C53FD0" w:rsidP="00C53FD0">
      <w:pPr>
        <w:snapToGrid w:val="0"/>
        <w:jc w:val="center"/>
        <w:rPr>
          <w:rFonts w:ascii="Times New Roman"/>
          <w:szCs w:val="20"/>
        </w:rPr>
      </w:pPr>
      <w:r w:rsidRPr="00FC1E47">
        <w:rPr>
          <w:rFonts w:ascii="Times New Roman"/>
          <w:noProof/>
          <w:szCs w:val="20"/>
          <w:lang w:eastAsia="zh-CN"/>
        </w:rPr>
        <w:lastRenderedPageBreak/>
        <w:drawing>
          <wp:inline distT="0" distB="0" distL="0" distR="0" wp14:anchorId="45E37410" wp14:editId="41E86646">
            <wp:extent cx="1522876" cy="552893"/>
            <wp:effectExtent l="0" t="0" r="127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114" cy="563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3FD0" w:rsidRDefault="00C53FD0" w:rsidP="00C53FD0">
      <w:pPr>
        <w:snapToGrid w:val="0"/>
        <w:spacing w:line="200" w:lineRule="exact"/>
        <w:jc w:val="center"/>
        <w:rPr>
          <w:rFonts w:ascii="Times New Roman"/>
          <w:b/>
        </w:rPr>
      </w:pPr>
      <w:r>
        <w:rPr>
          <w:rFonts w:ascii="Times New Roman"/>
          <w:b/>
        </w:rPr>
        <w:t>SCIENTIFIC COMMITTEE</w:t>
      </w:r>
    </w:p>
    <w:p w:rsidR="00C53FD0" w:rsidRPr="00FC1E47" w:rsidRDefault="00C53FD0" w:rsidP="00C53FD0">
      <w:pPr>
        <w:snapToGrid w:val="0"/>
        <w:spacing w:line="200" w:lineRule="exact"/>
        <w:jc w:val="center"/>
        <w:rPr>
          <w:rFonts w:ascii="Times New Roman"/>
          <w:b/>
        </w:rPr>
      </w:pPr>
      <w:r>
        <w:rPr>
          <w:rFonts w:ascii="Times New Roman" w:hint="eastAsia"/>
          <w:b/>
        </w:rPr>
        <w:t>TWELFTH</w:t>
      </w:r>
      <w:r w:rsidRPr="00FC1E47">
        <w:rPr>
          <w:rFonts w:ascii="Times New Roman"/>
          <w:b/>
        </w:rPr>
        <w:t xml:space="preserve"> REGULAR SESSION</w:t>
      </w:r>
    </w:p>
    <w:p w:rsidR="00C53FD0" w:rsidRDefault="00C53FD0" w:rsidP="00C53FD0">
      <w:pPr>
        <w:snapToGrid w:val="0"/>
        <w:spacing w:line="200" w:lineRule="exact"/>
        <w:jc w:val="center"/>
        <w:rPr>
          <w:rFonts w:ascii="Times New Roman"/>
          <w:bCs/>
        </w:rPr>
      </w:pPr>
      <w:r>
        <w:rPr>
          <w:rFonts w:ascii="Times New Roman" w:hint="eastAsia"/>
          <w:bCs/>
        </w:rPr>
        <w:t>Bali</w:t>
      </w:r>
      <w:r w:rsidRPr="00FC1E47">
        <w:rPr>
          <w:rFonts w:ascii="Times New Roman"/>
          <w:bCs/>
        </w:rPr>
        <w:t xml:space="preserve">, </w:t>
      </w:r>
      <w:r>
        <w:rPr>
          <w:rFonts w:ascii="Times New Roman" w:hint="eastAsia"/>
          <w:bCs/>
        </w:rPr>
        <w:t>Indonesia</w:t>
      </w:r>
    </w:p>
    <w:p w:rsidR="00C53FD0" w:rsidRPr="00FC1E47" w:rsidRDefault="00C53FD0" w:rsidP="00C53FD0">
      <w:pPr>
        <w:snapToGrid w:val="0"/>
        <w:spacing w:line="200" w:lineRule="exact"/>
        <w:jc w:val="center"/>
        <w:rPr>
          <w:rFonts w:ascii="Times New Roman"/>
          <w:bCs/>
        </w:rPr>
      </w:pPr>
      <w:r>
        <w:rPr>
          <w:rFonts w:ascii="Times New Roman" w:hint="eastAsia"/>
          <w:bCs/>
        </w:rPr>
        <w:t>3</w:t>
      </w:r>
      <w:r>
        <w:rPr>
          <w:rFonts w:ascii="Times New Roman"/>
          <w:bCs/>
        </w:rPr>
        <w:t>-1</w:t>
      </w:r>
      <w:r>
        <w:rPr>
          <w:rFonts w:ascii="Times New Roman" w:hint="eastAsia"/>
          <w:bCs/>
        </w:rPr>
        <w:t>1</w:t>
      </w:r>
      <w:r w:rsidRPr="00FC1E47">
        <w:rPr>
          <w:rFonts w:ascii="Times New Roman"/>
          <w:bCs/>
        </w:rPr>
        <w:t xml:space="preserve"> August 201</w:t>
      </w:r>
      <w:r>
        <w:rPr>
          <w:rFonts w:ascii="Times New Roman" w:hint="eastAsia"/>
          <w:bCs/>
        </w:rPr>
        <w:t>6</w:t>
      </w:r>
    </w:p>
    <w:p w:rsidR="00C53FD0" w:rsidRPr="00FC1E47" w:rsidRDefault="00C53FD0" w:rsidP="00C53FD0">
      <w:pPr>
        <w:pBdr>
          <w:top w:val="single" w:sz="18" w:space="1" w:color="auto"/>
          <w:bottom w:val="single" w:sz="18" w:space="0" w:color="auto"/>
        </w:pBdr>
        <w:adjustRightInd w:val="0"/>
        <w:snapToGrid w:val="0"/>
        <w:spacing w:line="200" w:lineRule="exact"/>
        <w:jc w:val="center"/>
        <w:rPr>
          <w:rFonts w:ascii="Times New Roman"/>
          <w:b/>
          <w:bCs/>
          <w:szCs w:val="20"/>
        </w:rPr>
      </w:pPr>
      <w:r w:rsidRPr="00FC1E47">
        <w:rPr>
          <w:rFonts w:ascii="Times New Roman"/>
          <w:b/>
          <w:bCs/>
          <w:szCs w:val="20"/>
        </w:rPr>
        <w:t>INDICATIVE SCHEDULE</w:t>
      </w:r>
      <w:r>
        <w:rPr>
          <w:rFonts w:ascii="Times New Roman" w:hint="eastAsia"/>
          <w:b/>
          <w:bCs/>
          <w:szCs w:val="20"/>
        </w:rPr>
        <w:t xml:space="preserve"> (Matrix)</w:t>
      </w:r>
    </w:p>
    <w:p w:rsidR="00C53FD0" w:rsidRDefault="00C53FD0" w:rsidP="00C53FD0">
      <w:pPr>
        <w:adjustRightInd w:val="0"/>
        <w:snapToGrid w:val="0"/>
        <w:jc w:val="right"/>
        <w:rPr>
          <w:rFonts w:ascii="Times New Roman"/>
          <w:b/>
          <w:szCs w:val="20"/>
        </w:rPr>
      </w:pPr>
      <w:r w:rsidRPr="00FC1E47">
        <w:rPr>
          <w:rFonts w:ascii="Times New Roman"/>
          <w:b/>
          <w:szCs w:val="20"/>
        </w:rPr>
        <w:t>WCPFC-SC</w:t>
      </w:r>
      <w:r>
        <w:rPr>
          <w:rFonts w:ascii="Times New Roman"/>
          <w:b/>
          <w:szCs w:val="20"/>
        </w:rPr>
        <w:t>1</w:t>
      </w:r>
      <w:r>
        <w:rPr>
          <w:rFonts w:ascii="Times New Roman" w:hint="eastAsia"/>
          <w:b/>
          <w:szCs w:val="20"/>
        </w:rPr>
        <w:t>2</w:t>
      </w:r>
      <w:r w:rsidRPr="00FC1E47">
        <w:rPr>
          <w:rFonts w:ascii="Times New Roman"/>
          <w:b/>
          <w:szCs w:val="20"/>
        </w:rPr>
        <w:t>-201</w:t>
      </w:r>
      <w:r>
        <w:rPr>
          <w:rFonts w:ascii="Times New Roman" w:hint="eastAsia"/>
          <w:b/>
          <w:szCs w:val="20"/>
        </w:rPr>
        <w:t>6</w:t>
      </w:r>
      <w:r>
        <w:rPr>
          <w:rFonts w:ascii="Times New Roman"/>
          <w:b/>
          <w:szCs w:val="20"/>
        </w:rPr>
        <w:t>/04</w:t>
      </w:r>
    </w:p>
    <w:p w:rsidR="00C53FD0" w:rsidRPr="00FC6DB7" w:rsidRDefault="00C53FD0" w:rsidP="00C53FD0">
      <w:pPr>
        <w:adjustRightInd w:val="0"/>
        <w:snapToGrid w:val="0"/>
        <w:rPr>
          <w:rFonts w:ascii="Times New Roman"/>
          <w:b/>
          <w:bCs/>
          <w:szCs w:val="20"/>
          <w:u w:val="single"/>
        </w:rPr>
      </w:pPr>
      <w:r w:rsidRPr="00FC6DB7">
        <w:rPr>
          <w:rFonts w:ascii="Times New Roman"/>
          <w:b/>
          <w:bCs/>
          <w:szCs w:val="20"/>
          <w:u w:val="single"/>
        </w:rPr>
        <w:t>Notes</w:t>
      </w:r>
    </w:p>
    <w:p w:rsidR="00C53FD0" w:rsidRPr="00755AE0" w:rsidRDefault="00C53FD0" w:rsidP="00C53FD0">
      <w:pPr>
        <w:pStyle w:val="ListParagraph"/>
        <w:numPr>
          <w:ilvl w:val="3"/>
          <w:numId w:val="23"/>
        </w:numPr>
        <w:wordWrap/>
        <w:adjustRightInd w:val="0"/>
        <w:snapToGrid w:val="0"/>
        <w:ind w:left="360"/>
        <w:contextualSpacing w:val="0"/>
        <w:jc w:val="left"/>
        <w:rPr>
          <w:rFonts w:ascii="Times New Roman"/>
          <w:bCs/>
          <w:szCs w:val="20"/>
        </w:rPr>
      </w:pPr>
      <w:r w:rsidRPr="00FC6DB7">
        <w:rPr>
          <w:rFonts w:ascii="Times New Roman"/>
          <w:bCs/>
          <w:szCs w:val="20"/>
        </w:rPr>
        <w:t xml:space="preserve">Break </w:t>
      </w:r>
      <w:r w:rsidRPr="00755AE0">
        <w:rPr>
          <w:rFonts w:ascii="Times New Roman"/>
          <w:bCs/>
          <w:szCs w:val="20"/>
        </w:rPr>
        <w:t>schedule</w:t>
      </w:r>
    </w:p>
    <w:tbl>
      <w:tblPr>
        <w:tblStyle w:val="TableGrid"/>
        <w:tblW w:w="0" w:type="auto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30"/>
        <w:gridCol w:w="4030"/>
      </w:tblGrid>
      <w:tr w:rsidR="00C53FD0" w:rsidRPr="00755AE0" w:rsidTr="00B5009C">
        <w:tc>
          <w:tcPr>
            <w:tcW w:w="4030" w:type="dxa"/>
          </w:tcPr>
          <w:p w:rsidR="00C53FD0" w:rsidRPr="00755AE0" w:rsidRDefault="00C53FD0" w:rsidP="00B5009C">
            <w:pPr>
              <w:adjustRightInd w:val="0"/>
              <w:snapToGrid w:val="0"/>
              <w:rPr>
                <w:rFonts w:ascii="Times New Roman"/>
                <w:bCs/>
              </w:rPr>
            </w:pPr>
            <w:r w:rsidRPr="00755AE0">
              <w:rPr>
                <w:rFonts w:ascii="Times New Roman"/>
                <w:bCs/>
              </w:rPr>
              <w:t>Morning break: 10:00-10:30</w:t>
            </w:r>
          </w:p>
        </w:tc>
        <w:tc>
          <w:tcPr>
            <w:tcW w:w="4030" w:type="dxa"/>
          </w:tcPr>
          <w:p w:rsidR="00C53FD0" w:rsidRPr="00755AE0" w:rsidRDefault="00C53FD0" w:rsidP="00B5009C">
            <w:pPr>
              <w:adjustRightInd w:val="0"/>
              <w:snapToGrid w:val="0"/>
              <w:rPr>
                <w:rFonts w:ascii="Times New Roman"/>
                <w:bCs/>
              </w:rPr>
            </w:pPr>
            <w:r w:rsidRPr="00755AE0">
              <w:rPr>
                <w:rFonts w:ascii="Times New Roman"/>
                <w:bCs/>
              </w:rPr>
              <w:t>Lunch break: 12:00-13:30</w:t>
            </w:r>
          </w:p>
        </w:tc>
      </w:tr>
      <w:tr w:rsidR="00C53FD0" w:rsidRPr="00755AE0" w:rsidTr="00B5009C">
        <w:tc>
          <w:tcPr>
            <w:tcW w:w="4030" w:type="dxa"/>
          </w:tcPr>
          <w:p w:rsidR="00C53FD0" w:rsidRPr="00755AE0" w:rsidRDefault="00C53FD0" w:rsidP="00B5009C">
            <w:pPr>
              <w:adjustRightInd w:val="0"/>
              <w:snapToGrid w:val="0"/>
              <w:rPr>
                <w:rFonts w:ascii="Times New Roman"/>
                <w:bCs/>
              </w:rPr>
            </w:pPr>
            <w:r w:rsidRPr="00755AE0">
              <w:rPr>
                <w:rFonts w:ascii="Times New Roman"/>
                <w:bCs/>
              </w:rPr>
              <w:t>Afternoon break: 15:00-15:30</w:t>
            </w:r>
          </w:p>
        </w:tc>
        <w:tc>
          <w:tcPr>
            <w:tcW w:w="4030" w:type="dxa"/>
          </w:tcPr>
          <w:p w:rsidR="00C53FD0" w:rsidRPr="00755AE0" w:rsidRDefault="00C53FD0" w:rsidP="00B5009C">
            <w:pPr>
              <w:adjustRightInd w:val="0"/>
              <w:snapToGrid w:val="0"/>
              <w:rPr>
                <w:rFonts w:ascii="Times New Roman"/>
                <w:bCs/>
              </w:rPr>
            </w:pPr>
            <w:r w:rsidRPr="00755AE0">
              <w:rPr>
                <w:rFonts w:ascii="Times New Roman"/>
                <w:bCs/>
              </w:rPr>
              <w:t>Night sessions to be arranged if needed</w:t>
            </w:r>
          </w:p>
          <w:p w:rsidR="00C53FD0" w:rsidRPr="00755AE0" w:rsidRDefault="00C53FD0" w:rsidP="00B5009C">
            <w:pPr>
              <w:adjustRightInd w:val="0"/>
              <w:snapToGrid w:val="0"/>
              <w:rPr>
                <w:rFonts w:ascii="Times New Roman"/>
                <w:bCs/>
              </w:rPr>
            </w:pPr>
          </w:p>
        </w:tc>
      </w:tr>
    </w:tbl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27"/>
        <w:gridCol w:w="1827"/>
        <w:gridCol w:w="1827"/>
        <w:gridCol w:w="1827"/>
        <w:gridCol w:w="1827"/>
        <w:gridCol w:w="1827"/>
        <w:gridCol w:w="1827"/>
        <w:gridCol w:w="1827"/>
      </w:tblGrid>
      <w:tr w:rsidR="00C53FD0" w:rsidRPr="00FC1E47" w:rsidTr="00B5009C">
        <w:trPr>
          <w:trHeight w:val="288"/>
        </w:trPr>
        <w:tc>
          <w:tcPr>
            <w:tcW w:w="625" w:type="pct"/>
            <w:shd w:val="clear" w:color="auto" w:fill="BFBFBF" w:themeFill="background1" w:themeFillShade="BF"/>
            <w:vAlign w:val="center"/>
          </w:tcPr>
          <w:p w:rsidR="00C53FD0" w:rsidRPr="00FC1E47" w:rsidRDefault="00C53FD0" w:rsidP="00B5009C">
            <w:pPr>
              <w:snapToGrid w:val="0"/>
              <w:jc w:val="center"/>
              <w:rPr>
                <w:rFonts w:ascii="Times New Roman"/>
                <w:b/>
                <w:szCs w:val="20"/>
                <w:lang w:eastAsia="ja-JP"/>
              </w:rPr>
            </w:pPr>
            <w:r w:rsidRPr="00FC1E47">
              <w:rPr>
                <w:rFonts w:ascii="Times New Roman"/>
                <w:b/>
                <w:szCs w:val="20"/>
                <w:lang w:eastAsia="ja-JP"/>
              </w:rPr>
              <w:t>Time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C53FD0" w:rsidRPr="00FC1E47" w:rsidRDefault="00C53FD0" w:rsidP="00B5009C">
            <w:pPr>
              <w:snapToGrid w:val="0"/>
              <w:jc w:val="center"/>
              <w:rPr>
                <w:rFonts w:ascii="Times New Roman"/>
                <w:b/>
                <w:bCs/>
                <w:szCs w:val="20"/>
                <w:lang w:eastAsia="ja-JP"/>
              </w:rPr>
            </w:pPr>
            <w:r w:rsidRPr="00FC1E47">
              <w:rPr>
                <w:rFonts w:ascii="Times New Roman"/>
                <w:b/>
                <w:bCs/>
                <w:szCs w:val="20"/>
                <w:lang w:eastAsia="ja-JP"/>
              </w:rPr>
              <w:t>Sun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C53FD0" w:rsidRPr="00FC1E47" w:rsidRDefault="00C53FD0" w:rsidP="00B5009C">
            <w:pPr>
              <w:snapToGrid w:val="0"/>
              <w:jc w:val="center"/>
              <w:rPr>
                <w:rFonts w:ascii="Times New Roman"/>
                <w:b/>
                <w:bCs/>
                <w:szCs w:val="20"/>
                <w:lang w:eastAsia="ja-JP"/>
              </w:rPr>
            </w:pPr>
            <w:r w:rsidRPr="00FC1E47">
              <w:rPr>
                <w:rFonts w:ascii="Times New Roman"/>
                <w:b/>
                <w:bCs/>
                <w:szCs w:val="20"/>
                <w:lang w:eastAsia="ja-JP"/>
              </w:rPr>
              <w:t>Mon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C53FD0" w:rsidRPr="00FC1E47" w:rsidRDefault="00C53FD0" w:rsidP="00B5009C">
            <w:pPr>
              <w:snapToGrid w:val="0"/>
              <w:jc w:val="center"/>
              <w:rPr>
                <w:rFonts w:ascii="Times New Roman"/>
                <w:b/>
                <w:bCs/>
                <w:szCs w:val="20"/>
              </w:rPr>
            </w:pPr>
            <w:r w:rsidRPr="00FC1E47">
              <w:rPr>
                <w:rFonts w:ascii="Times New Roman"/>
                <w:b/>
                <w:bCs/>
                <w:szCs w:val="20"/>
                <w:lang w:eastAsia="ja-JP"/>
              </w:rPr>
              <w:t xml:space="preserve">Tue, </w:t>
            </w:r>
            <w:r>
              <w:rPr>
                <w:rFonts w:ascii="Times New Roman" w:hint="eastAsia"/>
                <w:b/>
                <w:bCs/>
                <w:szCs w:val="20"/>
              </w:rPr>
              <w:t>2</w:t>
            </w:r>
            <w:r w:rsidRPr="00FC1E47">
              <w:rPr>
                <w:rFonts w:ascii="Times New Roman"/>
                <w:b/>
                <w:bCs/>
                <w:szCs w:val="20"/>
              </w:rPr>
              <w:t xml:space="preserve"> August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C53FD0" w:rsidRPr="00FC1E47" w:rsidRDefault="00C53FD0" w:rsidP="00B5009C">
            <w:pPr>
              <w:snapToGrid w:val="0"/>
              <w:jc w:val="center"/>
              <w:rPr>
                <w:rFonts w:ascii="Times New Roman"/>
                <w:b/>
                <w:bCs/>
                <w:szCs w:val="20"/>
              </w:rPr>
            </w:pPr>
            <w:r w:rsidRPr="00FC1E47">
              <w:rPr>
                <w:rFonts w:ascii="Times New Roman"/>
                <w:b/>
                <w:bCs/>
                <w:szCs w:val="20"/>
                <w:lang w:eastAsia="ja-JP"/>
              </w:rPr>
              <w:t xml:space="preserve">Wed, </w:t>
            </w:r>
            <w:r>
              <w:rPr>
                <w:rFonts w:ascii="Times New Roman" w:hint="eastAsia"/>
                <w:b/>
                <w:bCs/>
                <w:szCs w:val="20"/>
              </w:rPr>
              <w:t>3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C53FD0" w:rsidRPr="00FC1E47" w:rsidRDefault="00C53FD0" w:rsidP="00B5009C">
            <w:pPr>
              <w:snapToGrid w:val="0"/>
              <w:jc w:val="center"/>
              <w:rPr>
                <w:rFonts w:ascii="Times New Roman"/>
                <w:b/>
                <w:bCs/>
                <w:szCs w:val="20"/>
              </w:rPr>
            </w:pPr>
            <w:r w:rsidRPr="00FC1E47">
              <w:rPr>
                <w:rFonts w:ascii="Times New Roman"/>
                <w:b/>
                <w:bCs/>
                <w:szCs w:val="20"/>
                <w:lang w:eastAsia="ja-JP"/>
              </w:rPr>
              <w:t xml:space="preserve">Thu, </w:t>
            </w:r>
            <w:r>
              <w:rPr>
                <w:rFonts w:ascii="Times New Roman" w:hint="eastAsia"/>
                <w:b/>
                <w:bCs/>
                <w:szCs w:val="20"/>
              </w:rPr>
              <w:t>4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C53FD0" w:rsidRPr="00FC1E47" w:rsidRDefault="00C53FD0" w:rsidP="00B5009C">
            <w:pPr>
              <w:snapToGrid w:val="0"/>
              <w:jc w:val="center"/>
              <w:rPr>
                <w:rFonts w:ascii="Times New Roman"/>
                <w:b/>
                <w:bCs/>
                <w:szCs w:val="20"/>
              </w:rPr>
            </w:pPr>
            <w:r w:rsidRPr="00FC1E47">
              <w:rPr>
                <w:rFonts w:ascii="Times New Roman"/>
                <w:b/>
                <w:bCs/>
                <w:szCs w:val="20"/>
                <w:lang w:eastAsia="ja-JP"/>
              </w:rPr>
              <w:t xml:space="preserve">Fri, </w:t>
            </w:r>
            <w:r>
              <w:rPr>
                <w:rFonts w:ascii="Times New Roman" w:hint="eastAsia"/>
                <w:b/>
                <w:bCs/>
                <w:szCs w:val="20"/>
              </w:rPr>
              <w:t>5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C53FD0" w:rsidRPr="00FC1E47" w:rsidRDefault="00C53FD0" w:rsidP="00B5009C">
            <w:pPr>
              <w:snapToGrid w:val="0"/>
              <w:jc w:val="center"/>
              <w:rPr>
                <w:rFonts w:ascii="Times New Roman"/>
                <w:b/>
                <w:bCs/>
                <w:szCs w:val="20"/>
              </w:rPr>
            </w:pPr>
            <w:r w:rsidRPr="00FC1E47">
              <w:rPr>
                <w:rFonts w:ascii="Times New Roman"/>
                <w:b/>
                <w:bCs/>
                <w:szCs w:val="20"/>
                <w:lang w:eastAsia="ja-JP"/>
              </w:rPr>
              <w:t xml:space="preserve">Sat, </w:t>
            </w:r>
            <w:r>
              <w:rPr>
                <w:rFonts w:ascii="Times New Roman" w:hint="eastAsia"/>
                <w:b/>
                <w:bCs/>
                <w:szCs w:val="20"/>
              </w:rPr>
              <w:t>6</w:t>
            </w:r>
          </w:p>
        </w:tc>
      </w:tr>
      <w:tr w:rsidR="00C53FD0" w:rsidRPr="00FC1E47" w:rsidTr="00B5009C">
        <w:trPr>
          <w:trHeight w:val="432"/>
        </w:trPr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:rsidR="00C53FD0" w:rsidRPr="00FC1E47" w:rsidRDefault="00C53FD0" w:rsidP="00B5009C">
            <w:pPr>
              <w:snapToGrid w:val="0"/>
              <w:jc w:val="center"/>
              <w:rPr>
                <w:rFonts w:ascii="Times New Roman"/>
                <w:b/>
                <w:szCs w:val="20"/>
                <w:lang w:eastAsia="ja-JP"/>
              </w:rPr>
            </w:pPr>
            <w:r w:rsidRPr="00FC1E47">
              <w:rPr>
                <w:rFonts w:ascii="Times New Roman"/>
                <w:b/>
                <w:szCs w:val="20"/>
                <w:lang w:eastAsia="ja-JP"/>
              </w:rPr>
              <w:t>0830-1000</w:t>
            </w:r>
          </w:p>
        </w:tc>
        <w:tc>
          <w:tcPr>
            <w:tcW w:w="625" w:type="pct"/>
            <w:vMerge w:val="restart"/>
            <w:shd w:val="clear" w:color="auto" w:fill="auto"/>
            <w:noWrap/>
            <w:vAlign w:val="center"/>
          </w:tcPr>
          <w:p w:rsidR="00C53FD0" w:rsidRPr="00FC1E47" w:rsidRDefault="00C53FD0" w:rsidP="00B5009C">
            <w:pPr>
              <w:snapToGrid w:val="0"/>
              <w:ind w:left="360"/>
              <w:rPr>
                <w:rFonts w:ascii="Times New Roman"/>
                <w:b/>
                <w:szCs w:val="20"/>
              </w:rPr>
            </w:pPr>
          </w:p>
        </w:tc>
        <w:tc>
          <w:tcPr>
            <w:tcW w:w="625" w:type="pct"/>
            <w:vMerge w:val="restart"/>
            <w:shd w:val="clear" w:color="auto" w:fill="auto"/>
            <w:vAlign w:val="center"/>
          </w:tcPr>
          <w:p w:rsidR="00C53FD0" w:rsidRPr="00FC1E47" w:rsidRDefault="00C53FD0" w:rsidP="00B5009C">
            <w:pPr>
              <w:snapToGrid w:val="0"/>
              <w:ind w:left="360"/>
              <w:rPr>
                <w:rFonts w:ascii="Times New Roman"/>
                <w:b/>
                <w:szCs w:val="20"/>
              </w:rPr>
            </w:pPr>
          </w:p>
        </w:tc>
        <w:tc>
          <w:tcPr>
            <w:tcW w:w="625" w:type="pct"/>
            <w:vMerge w:val="restart"/>
            <w:shd w:val="clear" w:color="auto" w:fill="auto"/>
            <w:noWrap/>
            <w:vAlign w:val="center"/>
          </w:tcPr>
          <w:p w:rsidR="00C53FD0" w:rsidRPr="00FC1E47" w:rsidRDefault="00C53FD0" w:rsidP="00B5009C">
            <w:pPr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C53FD0" w:rsidRPr="00FC1E47" w:rsidRDefault="00C53FD0" w:rsidP="00B5009C">
            <w:pPr>
              <w:snapToGrid w:val="0"/>
              <w:rPr>
                <w:rFonts w:ascii="Times New Roman"/>
                <w:b/>
                <w:szCs w:val="20"/>
              </w:rPr>
            </w:pPr>
            <w:r w:rsidRPr="00FC1E47">
              <w:rPr>
                <w:rFonts w:ascii="Times New Roman"/>
                <w:b/>
                <w:szCs w:val="20"/>
              </w:rPr>
              <w:t>Agenda 1 and 2</w:t>
            </w:r>
          </w:p>
        </w:tc>
        <w:tc>
          <w:tcPr>
            <w:tcW w:w="625" w:type="pct"/>
            <w:tcBorders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</w:tcPr>
          <w:p w:rsidR="00C53FD0" w:rsidRPr="00FC1E47" w:rsidRDefault="00C53FD0" w:rsidP="00B5009C">
            <w:pPr>
              <w:snapToGrid w:val="0"/>
              <w:rPr>
                <w:rFonts w:ascii="Times New Roman" w:eastAsia="Malgun Gothic"/>
                <w:b/>
                <w:bCs/>
                <w:szCs w:val="20"/>
              </w:rPr>
            </w:pPr>
            <w:r>
              <w:rPr>
                <w:rFonts w:ascii="Times New Roman" w:eastAsia="Malgun Gothic"/>
                <w:b/>
                <w:bCs/>
                <w:szCs w:val="20"/>
              </w:rPr>
              <w:t>4. Stock Status</w:t>
            </w:r>
            <w:r w:rsidRPr="00FC1E47">
              <w:rPr>
                <w:rFonts w:ascii="Times New Roman" w:eastAsia="Malgun Gothic"/>
                <w:b/>
                <w:bCs/>
                <w:szCs w:val="20"/>
              </w:rPr>
              <w:t xml:space="preserve"> (1)</w:t>
            </w:r>
          </w:p>
        </w:tc>
        <w:tc>
          <w:tcPr>
            <w:tcW w:w="6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</w:tcPr>
          <w:p w:rsidR="00C53FD0" w:rsidRPr="00FC1E47" w:rsidRDefault="00C53FD0" w:rsidP="00B5009C">
            <w:pPr>
              <w:snapToGrid w:val="0"/>
              <w:rPr>
                <w:rFonts w:ascii="Times New Roman" w:eastAsia="Malgun Gothic"/>
                <w:b/>
                <w:bCs/>
                <w:szCs w:val="20"/>
              </w:rPr>
            </w:pPr>
            <w:r>
              <w:rPr>
                <w:rFonts w:ascii="Times New Roman" w:eastAsia="Malgun Gothic"/>
                <w:b/>
                <w:bCs/>
                <w:szCs w:val="20"/>
              </w:rPr>
              <w:t>4. Stock Status (3</w:t>
            </w:r>
            <w:r w:rsidRPr="00FC1E47">
              <w:rPr>
                <w:rFonts w:ascii="Times New Roman" w:eastAsia="Malgun Gothic"/>
                <w:b/>
                <w:bCs/>
                <w:szCs w:val="20"/>
              </w:rPr>
              <w:t>)</w:t>
            </w:r>
          </w:p>
        </w:tc>
        <w:tc>
          <w:tcPr>
            <w:tcW w:w="625" w:type="pct"/>
            <w:tcBorders>
              <w:left w:val="single" w:sz="4" w:space="0" w:color="auto"/>
              <w:bottom w:val="single" w:sz="4" w:space="0" w:color="auto"/>
            </w:tcBorders>
            <w:shd w:val="clear" w:color="auto" w:fill="D99594" w:themeFill="accent2" w:themeFillTint="99"/>
            <w:noWrap/>
            <w:vAlign w:val="center"/>
          </w:tcPr>
          <w:p w:rsidR="00C53FD0" w:rsidRPr="00FC1E47" w:rsidRDefault="00C53FD0" w:rsidP="00B5009C">
            <w:pPr>
              <w:snapToGrid w:val="0"/>
              <w:rPr>
                <w:rFonts w:ascii="Times New Roman" w:eastAsia="Malgun Gothic"/>
                <w:b/>
                <w:bCs/>
                <w:szCs w:val="20"/>
              </w:rPr>
            </w:pPr>
            <w:r>
              <w:rPr>
                <w:rFonts w:ascii="Times New Roman" w:eastAsia="Malgun Gothic"/>
                <w:b/>
                <w:bCs/>
                <w:szCs w:val="20"/>
              </w:rPr>
              <w:t>4. Stock Status (5</w:t>
            </w:r>
            <w:r w:rsidRPr="00FC1E47">
              <w:rPr>
                <w:rFonts w:ascii="Times New Roman" w:eastAsia="Malgun Gothic"/>
                <w:b/>
                <w:bCs/>
                <w:szCs w:val="20"/>
              </w:rPr>
              <w:t>)</w:t>
            </w:r>
          </w:p>
        </w:tc>
      </w:tr>
      <w:tr w:rsidR="00C53FD0" w:rsidRPr="00FC1E47" w:rsidTr="00B5009C">
        <w:trPr>
          <w:trHeight w:val="64"/>
        </w:trPr>
        <w:tc>
          <w:tcPr>
            <w:tcW w:w="625" w:type="pct"/>
            <w:shd w:val="clear" w:color="auto" w:fill="BFBFBF" w:themeFill="background1" w:themeFillShade="BF"/>
            <w:vAlign w:val="center"/>
          </w:tcPr>
          <w:p w:rsidR="00C53FD0" w:rsidRPr="00FC1E47" w:rsidRDefault="00C53FD0" w:rsidP="00B5009C">
            <w:pPr>
              <w:snapToGrid w:val="0"/>
              <w:jc w:val="center"/>
              <w:rPr>
                <w:rFonts w:ascii="Times New Roman"/>
                <w:b/>
                <w:szCs w:val="20"/>
                <w:lang w:eastAsia="ja-JP"/>
              </w:rPr>
            </w:pPr>
            <w:r w:rsidRPr="00FC1E47">
              <w:rPr>
                <w:rFonts w:ascii="Times New Roman"/>
                <w:b/>
                <w:szCs w:val="20"/>
                <w:lang w:eastAsia="ja-JP"/>
              </w:rPr>
              <w:t>1000-1030</w:t>
            </w:r>
          </w:p>
        </w:tc>
        <w:tc>
          <w:tcPr>
            <w:tcW w:w="625" w:type="pct"/>
            <w:vMerge/>
            <w:shd w:val="clear" w:color="auto" w:fill="auto"/>
            <w:noWrap/>
            <w:vAlign w:val="center"/>
          </w:tcPr>
          <w:p w:rsidR="00C53FD0" w:rsidRPr="00FC1E47" w:rsidRDefault="00C53FD0" w:rsidP="00B5009C">
            <w:pPr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shd w:val="clear" w:color="auto" w:fill="auto"/>
            <w:vAlign w:val="center"/>
          </w:tcPr>
          <w:p w:rsidR="00C53FD0" w:rsidRPr="00FC1E47" w:rsidRDefault="00C53FD0" w:rsidP="00B5009C">
            <w:pPr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shd w:val="clear" w:color="auto" w:fill="auto"/>
            <w:noWrap/>
            <w:vAlign w:val="center"/>
          </w:tcPr>
          <w:p w:rsidR="00C53FD0" w:rsidRPr="00FC1E47" w:rsidRDefault="00C53FD0" w:rsidP="00B5009C">
            <w:pPr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2500" w:type="pct"/>
            <w:gridSpan w:val="4"/>
            <w:tcBorders>
              <w:bottom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C53FD0" w:rsidRPr="00AB570B" w:rsidRDefault="00C53FD0" w:rsidP="00B5009C">
            <w:pPr>
              <w:snapToGrid w:val="0"/>
              <w:jc w:val="center"/>
              <w:rPr>
                <w:rFonts w:ascii="Times New Roman"/>
                <w:bCs/>
                <w:szCs w:val="20"/>
              </w:rPr>
            </w:pPr>
            <w:r w:rsidRPr="00AB570B">
              <w:rPr>
                <w:rFonts w:ascii="Times New Roman" w:hint="eastAsia"/>
                <w:bCs/>
                <w:szCs w:val="20"/>
              </w:rPr>
              <w:t>Morning Break</w:t>
            </w:r>
          </w:p>
        </w:tc>
      </w:tr>
      <w:tr w:rsidR="00C53FD0" w:rsidRPr="00FC1E47" w:rsidTr="00B5009C">
        <w:trPr>
          <w:trHeight w:val="432"/>
        </w:trPr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:rsidR="00C53FD0" w:rsidRPr="00FC1E47" w:rsidRDefault="00C53FD0" w:rsidP="00B5009C">
            <w:pPr>
              <w:snapToGrid w:val="0"/>
              <w:jc w:val="center"/>
              <w:rPr>
                <w:rFonts w:ascii="Times New Roman"/>
                <w:b/>
                <w:szCs w:val="20"/>
                <w:lang w:eastAsia="ja-JP"/>
              </w:rPr>
            </w:pPr>
            <w:r w:rsidRPr="00FC1E47">
              <w:rPr>
                <w:rFonts w:ascii="Times New Roman"/>
                <w:b/>
                <w:szCs w:val="20"/>
                <w:lang w:eastAsia="ja-JP"/>
              </w:rPr>
              <w:t>1030-1200</w:t>
            </w:r>
          </w:p>
        </w:tc>
        <w:tc>
          <w:tcPr>
            <w:tcW w:w="625" w:type="pct"/>
            <w:vMerge/>
            <w:shd w:val="clear" w:color="auto" w:fill="auto"/>
            <w:noWrap/>
            <w:vAlign w:val="center"/>
          </w:tcPr>
          <w:p w:rsidR="00C53FD0" w:rsidRPr="00FC1E47" w:rsidRDefault="00C53FD0" w:rsidP="00B5009C">
            <w:pPr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shd w:val="clear" w:color="auto" w:fill="auto"/>
            <w:vAlign w:val="center"/>
          </w:tcPr>
          <w:p w:rsidR="00C53FD0" w:rsidRPr="00FC1E47" w:rsidRDefault="00C53FD0" w:rsidP="00B5009C">
            <w:pPr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C53FD0" w:rsidRPr="00FC1E47" w:rsidRDefault="00C53FD0" w:rsidP="00B5009C">
            <w:pPr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C53FD0" w:rsidRPr="00FC1E47" w:rsidRDefault="00C53FD0" w:rsidP="00B5009C">
            <w:pPr>
              <w:snapToGrid w:val="0"/>
              <w:rPr>
                <w:rFonts w:ascii="Times New Roman"/>
                <w:b/>
                <w:szCs w:val="20"/>
              </w:rPr>
            </w:pPr>
            <w:r w:rsidRPr="00FC1E47">
              <w:rPr>
                <w:rFonts w:ascii="Times New Roman"/>
                <w:b/>
                <w:szCs w:val="20"/>
              </w:rPr>
              <w:t>Agenda 1 and 2</w:t>
            </w:r>
          </w:p>
        </w:tc>
        <w:tc>
          <w:tcPr>
            <w:tcW w:w="625" w:type="pct"/>
            <w:tcBorders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</w:tcPr>
          <w:p w:rsidR="00C53FD0" w:rsidRPr="00FC1E47" w:rsidRDefault="00C53FD0" w:rsidP="00B5009C">
            <w:pPr>
              <w:snapToGrid w:val="0"/>
              <w:rPr>
                <w:rFonts w:ascii="Times New Roman" w:eastAsia="Malgun Gothic"/>
                <w:b/>
                <w:bCs/>
                <w:szCs w:val="20"/>
              </w:rPr>
            </w:pPr>
            <w:r>
              <w:rPr>
                <w:rFonts w:ascii="Times New Roman" w:eastAsia="Malgun Gothic"/>
                <w:b/>
                <w:bCs/>
                <w:szCs w:val="20"/>
              </w:rPr>
              <w:t>4. Stock Status (2</w:t>
            </w:r>
            <w:r w:rsidRPr="00FC1E47">
              <w:rPr>
                <w:rFonts w:ascii="Times New Roman" w:eastAsia="Malgun Gothic"/>
                <w:b/>
                <w:bCs/>
                <w:szCs w:val="20"/>
              </w:rPr>
              <w:t>)</w:t>
            </w:r>
          </w:p>
        </w:tc>
        <w:tc>
          <w:tcPr>
            <w:tcW w:w="625" w:type="pct"/>
            <w:tcBorders>
              <w:left w:val="single" w:sz="4" w:space="0" w:color="auto"/>
              <w:bottom w:val="single" w:sz="4" w:space="0" w:color="auto"/>
            </w:tcBorders>
            <w:shd w:val="clear" w:color="auto" w:fill="D99594" w:themeFill="accent2" w:themeFillTint="99"/>
            <w:noWrap/>
            <w:vAlign w:val="center"/>
          </w:tcPr>
          <w:p w:rsidR="00C53FD0" w:rsidRPr="00FC1E47" w:rsidRDefault="00C53FD0" w:rsidP="00B5009C">
            <w:pPr>
              <w:snapToGrid w:val="0"/>
              <w:rPr>
                <w:rFonts w:ascii="Times New Roman" w:eastAsia="Malgun Gothic"/>
                <w:b/>
                <w:bCs/>
                <w:szCs w:val="20"/>
              </w:rPr>
            </w:pPr>
            <w:r>
              <w:rPr>
                <w:rFonts w:ascii="Times New Roman" w:eastAsia="Malgun Gothic"/>
                <w:b/>
                <w:bCs/>
                <w:szCs w:val="20"/>
              </w:rPr>
              <w:t>4. Stock Status</w:t>
            </w:r>
            <w:r w:rsidRPr="00FC1E47">
              <w:rPr>
                <w:rFonts w:ascii="Times New Roman" w:eastAsia="Malgun Gothic"/>
                <w:b/>
                <w:bCs/>
                <w:szCs w:val="20"/>
              </w:rPr>
              <w:t xml:space="preserve"> (</w:t>
            </w:r>
            <w:r>
              <w:rPr>
                <w:rFonts w:ascii="Times New Roman" w:eastAsia="Malgun Gothic"/>
                <w:b/>
                <w:bCs/>
                <w:szCs w:val="20"/>
              </w:rPr>
              <w:t>4</w:t>
            </w:r>
            <w:r w:rsidRPr="00FC1E47">
              <w:rPr>
                <w:rFonts w:ascii="Times New Roman" w:eastAsia="Malgun Gothic"/>
                <w:b/>
                <w:bCs/>
                <w:szCs w:val="20"/>
              </w:rPr>
              <w:t>)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D99594" w:themeFill="accent2" w:themeFillTint="99"/>
            <w:noWrap/>
            <w:vAlign w:val="center"/>
          </w:tcPr>
          <w:p w:rsidR="00C53FD0" w:rsidRPr="00FC1E47" w:rsidRDefault="00C53FD0" w:rsidP="00B5009C">
            <w:pPr>
              <w:snapToGrid w:val="0"/>
              <w:rPr>
                <w:rFonts w:ascii="Times New Roman" w:eastAsia="Malgun Gothic"/>
                <w:b/>
                <w:bCs/>
                <w:szCs w:val="20"/>
              </w:rPr>
            </w:pPr>
            <w:r>
              <w:rPr>
                <w:rFonts w:ascii="Times New Roman" w:eastAsia="Malgun Gothic"/>
                <w:b/>
                <w:bCs/>
                <w:szCs w:val="20"/>
              </w:rPr>
              <w:t>4. Stock Status (6</w:t>
            </w:r>
            <w:r w:rsidRPr="00FC1E47">
              <w:rPr>
                <w:rFonts w:ascii="Times New Roman" w:eastAsia="Malgun Gothic"/>
                <w:b/>
                <w:bCs/>
                <w:szCs w:val="20"/>
              </w:rPr>
              <w:t>)</w:t>
            </w:r>
          </w:p>
        </w:tc>
      </w:tr>
      <w:tr w:rsidR="00C53FD0" w:rsidRPr="00FC1E47" w:rsidTr="00B5009C">
        <w:trPr>
          <w:trHeight w:val="64"/>
        </w:trPr>
        <w:tc>
          <w:tcPr>
            <w:tcW w:w="625" w:type="pct"/>
            <w:shd w:val="clear" w:color="auto" w:fill="BFBFBF" w:themeFill="background1" w:themeFillShade="BF"/>
            <w:vAlign w:val="center"/>
          </w:tcPr>
          <w:p w:rsidR="00C53FD0" w:rsidRPr="00FC1E47" w:rsidRDefault="00C53FD0" w:rsidP="00B5009C">
            <w:pPr>
              <w:snapToGrid w:val="0"/>
              <w:jc w:val="center"/>
              <w:rPr>
                <w:rFonts w:ascii="Times New Roman"/>
                <w:b/>
                <w:szCs w:val="20"/>
                <w:lang w:eastAsia="ja-JP"/>
              </w:rPr>
            </w:pPr>
            <w:r w:rsidRPr="00FC1E47">
              <w:rPr>
                <w:rFonts w:ascii="Times New Roman"/>
                <w:b/>
                <w:szCs w:val="20"/>
                <w:lang w:eastAsia="ja-JP"/>
              </w:rPr>
              <w:t>1200-1330</w:t>
            </w:r>
          </w:p>
        </w:tc>
        <w:tc>
          <w:tcPr>
            <w:tcW w:w="625" w:type="pct"/>
            <w:vMerge/>
            <w:shd w:val="clear" w:color="auto" w:fill="auto"/>
            <w:noWrap/>
            <w:vAlign w:val="center"/>
          </w:tcPr>
          <w:p w:rsidR="00C53FD0" w:rsidRPr="00FC1E47" w:rsidRDefault="00C53FD0" w:rsidP="00B5009C">
            <w:pPr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shd w:val="clear" w:color="auto" w:fill="auto"/>
            <w:vAlign w:val="center"/>
          </w:tcPr>
          <w:p w:rsidR="00C53FD0" w:rsidRPr="00FC1E47" w:rsidRDefault="00C53FD0" w:rsidP="00B5009C">
            <w:pPr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vMerge w:val="restart"/>
            <w:shd w:val="clear" w:color="auto" w:fill="auto"/>
            <w:noWrap/>
            <w:vAlign w:val="center"/>
          </w:tcPr>
          <w:p w:rsidR="00C53FD0" w:rsidRPr="00FC1E47" w:rsidRDefault="00C53FD0" w:rsidP="00B5009C">
            <w:pPr>
              <w:snapToGrid w:val="0"/>
              <w:rPr>
                <w:rFonts w:ascii="Times New Roman"/>
                <w:szCs w:val="20"/>
              </w:rPr>
            </w:pPr>
            <w:r w:rsidRPr="00FC1E47">
              <w:rPr>
                <w:rFonts w:ascii="Times New Roman"/>
                <w:szCs w:val="20"/>
              </w:rPr>
              <w:t>2pm: Conveners’ meeting</w:t>
            </w:r>
          </w:p>
          <w:p w:rsidR="00C53FD0" w:rsidRPr="00FC1E47" w:rsidRDefault="00C53FD0" w:rsidP="00B5009C">
            <w:pPr>
              <w:snapToGrid w:val="0"/>
              <w:rPr>
                <w:rFonts w:ascii="Times New Roman"/>
                <w:szCs w:val="20"/>
              </w:rPr>
            </w:pPr>
          </w:p>
          <w:p w:rsidR="00C53FD0" w:rsidRPr="00FC1E47" w:rsidRDefault="00C53FD0" w:rsidP="00B5009C">
            <w:pPr>
              <w:snapToGrid w:val="0"/>
              <w:rPr>
                <w:rFonts w:ascii="Times New Roman"/>
                <w:szCs w:val="20"/>
              </w:rPr>
            </w:pPr>
            <w:r w:rsidRPr="00FC1E47">
              <w:rPr>
                <w:rFonts w:ascii="Times New Roman"/>
                <w:szCs w:val="20"/>
              </w:rPr>
              <w:t>4pm: HOD meeting</w:t>
            </w:r>
          </w:p>
        </w:tc>
        <w:tc>
          <w:tcPr>
            <w:tcW w:w="2500" w:type="pct"/>
            <w:gridSpan w:val="4"/>
            <w:tcBorders>
              <w:bottom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C53FD0" w:rsidRPr="00FC1E47" w:rsidRDefault="00C53FD0" w:rsidP="00B5009C">
            <w:pPr>
              <w:snapToGrid w:val="0"/>
              <w:jc w:val="center"/>
              <w:rPr>
                <w:rFonts w:ascii="Times New Roman"/>
                <w:szCs w:val="20"/>
              </w:rPr>
            </w:pPr>
            <w:r>
              <w:rPr>
                <w:rFonts w:ascii="Times New Roman" w:hint="eastAsia"/>
                <w:szCs w:val="20"/>
              </w:rPr>
              <w:t>Lunch Break</w:t>
            </w:r>
          </w:p>
        </w:tc>
      </w:tr>
      <w:tr w:rsidR="00C53FD0" w:rsidRPr="00FC1E47" w:rsidTr="00B5009C">
        <w:trPr>
          <w:trHeight w:val="432"/>
        </w:trPr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:rsidR="00C53FD0" w:rsidRPr="00FC1E47" w:rsidRDefault="00C53FD0" w:rsidP="00B5009C">
            <w:pPr>
              <w:snapToGrid w:val="0"/>
              <w:jc w:val="center"/>
              <w:rPr>
                <w:rFonts w:ascii="Times New Roman"/>
                <w:b/>
                <w:szCs w:val="20"/>
                <w:lang w:eastAsia="ja-JP"/>
              </w:rPr>
            </w:pPr>
            <w:r w:rsidRPr="00FC1E47">
              <w:rPr>
                <w:rFonts w:ascii="Times New Roman"/>
                <w:b/>
                <w:szCs w:val="20"/>
                <w:lang w:eastAsia="ja-JP"/>
              </w:rPr>
              <w:t>1330-1500</w:t>
            </w:r>
          </w:p>
        </w:tc>
        <w:tc>
          <w:tcPr>
            <w:tcW w:w="625" w:type="pct"/>
            <w:vMerge/>
            <w:shd w:val="clear" w:color="auto" w:fill="auto"/>
            <w:noWrap/>
            <w:vAlign w:val="center"/>
          </w:tcPr>
          <w:p w:rsidR="00C53FD0" w:rsidRPr="00FC1E47" w:rsidRDefault="00C53FD0" w:rsidP="00B5009C">
            <w:pPr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shd w:val="clear" w:color="auto" w:fill="auto"/>
            <w:vAlign w:val="center"/>
          </w:tcPr>
          <w:p w:rsidR="00C53FD0" w:rsidRPr="00FC1E47" w:rsidRDefault="00C53FD0" w:rsidP="00B5009C">
            <w:pPr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shd w:val="clear" w:color="auto" w:fill="auto"/>
            <w:noWrap/>
            <w:vAlign w:val="center"/>
          </w:tcPr>
          <w:p w:rsidR="00C53FD0" w:rsidRPr="00FC1E47" w:rsidRDefault="00C53FD0" w:rsidP="00B5009C">
            <w:pPr>
              <w:snapToGrid w:val="0"/>
              <w:rPr>
                <w:rFonts w:ascii="Times New Roman"/>
                <w:szCs w:val="20"/>
              </w:rPr>
            </w:pP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FFFF00"/>
            <w:noWrap/>
            <w:vAlign w:val="center"/>
          </w:tcPr>
          <w:p w:rsidR="00C53FD0" w:rsidRPr="00FC1E47" w:rsidRDefault="00C53FD0" w:rsidP="00B5009C">
            <w:pPr>
              <w:snapToGrid w:val="0"/>
              <w:rPr>
                <w:rFonts w:ascii="Times New Roman"/>
                <w:b/>
                <w:bCs/>
                <w:szCs w:val="20"/>
              </w:rPr>
            </w:pPr>
            <w:r w:rsidRPr="00FC1E47">
              <w:rPr>
                <w:rFonts w:ascii="Times New Roman"/>
                <w:b/>
                <w:bCs/>
                <w:szCs w:val="20"/>
              </w:rPr>
              <w:t>3. Data (1)</w:t>
            </w:r>
          </w:p>
        </w:tc>
        <w:tc>
          <w:tcPr>
            <w:tcW w:w="625" w:type="pct"/>
            <w:tcBorders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C53FD0" w:rsidRPr="00C070AC" w:rsidRDefault="00C53FD0" w:rsidP="00B5009C">
            <w:pPr>
              <w:snapToGrid w:val="0"/>
              <w:rPr>
                <w:rFonts w:ascii="Times New Roman" w:eastAsia="Malgun Gothic"/>
                <w:b/>
                <w:bCs/>
                <w:szCs w:val="20"/>
              </w:rPr>
            </w:pPr>
            <w:r w:rsidRPr="00FC1E47">
              <w:rPr>
                <w:rFonts w:ascii="Times New Roman"/>
                <w:b/>
                <w:bCs/>
                <w:szCs w:val="20"/>
              </w:rPr>
              <w:t>6. EB theme (</w:t>
            </w:r>
            <w:r>
              <w:rPr>
                <w:rFonts w:ascii="Times New Roman" w:hint="eastAsia"/>
                <w:b/>
                <w:bCs/>
                <w:szCs w:val="20"/>
              </w:rPr>
              <w:t>1</w:t>
            </w:r>
            <w:r w:rsidRPr="00FC1E47">
              <w:rPr>
                <w:rFonts w:ascii="Times New Roman"/>
                <w:b/>
                <w:bCs/>
                <w:szCs w:val="20"/>
              </w:rPr>
              <w:t>)</w:t>
            </w:r>
          </w:p>
        </w:tc>
        <w:tc>
          <w:tcPr>
            <w:tcW w:w="625" w:type="pct"/>
            <w:tcBorders>
              <w:left w:val="single" w:sz="4" w:space="0" w:color="auto"/>
              <w:bottom w:val="single" w:sz="4" w:space="0" w:color="auto"/>
            </w:tcBorders>
            <w:shd w:val="clear" w:color="auto" w:fill="92D050"/>
            <w:noWrap/>
            <w:vAlign w:val="center"/>
          </w:tcPr>
          <w:p w:rsidR="00C53FD0" w:rsidRPr="00C070AC" w:rsidRDefault="00C53FD0" w:rsidP="00B5009C">
            <w:pPr>
              <w:snapToGrid w:val="0"/>
              <w:rPr>
                <w:rFonts w:ascii="Times New Roman" w:eastAsia="Malgun Gothic"/>
                <w:b/>
                <w:bCs/>
                <w:szCs w:val="20"/>
              </w:rPr>
            </w:pPr>
            <w:r w:rsidRPr="00FC1E47">
              <w:rPr>
                <w:rFonts w:ascii="Times New Roman"/>
                <w:b/>
                <w:bCs/>
                <w:szCs w:val="20"/>
              </w:rPr>
              <w:t>6. EB theme (</w:t>
            </w:r>
            <w:r>
              <w:rPr>
                <w:rFonts w:ascii="Times New Roman" w:hint="eastAsia"/>
                <w:b/>
                <w:bCs/>
                <w:szCs w:val="20"/>
              </w:rPr>
              <w:t>3</w:t>
            </w:r>
            <w:r w:rsidRPr="00FC1E47">
              <w:rPr>
                <w:rFonts w:ascii="Times New Roman"/>
                <w:b/>
                <w:bCs/>
                <w:szCs w:val="20"/>
              </w:rPr>
              <w:t>)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C53FD0" w:rsidRPr="00DD3009" w:rsidRDefault="00C53FD0" w:rsidP="00B5009C">
            <w:pPr>
              <w:adjustRightInd w:val="0"/>
              <w:snapToGrid w:val="0"/>
              <w:rPr>
                <w:rFonts w:ascii="Times New Roman" w:eastAsia="Malgun Gothic"/>
                <w:b/>
                <w:bCs/>
                <w:szCs w:val="20"/>
              </w:rPr>
            </w:pPr>
            <w:r w:rsidRPr="00FC1E47">
              <w:rPr>
                <w:rFonts w:ascii="Times New Roman" w:eastAsia="Malgun Gothic"/>
                <w:b/>
                <w:bCs/>
                <w:szCs w:val="20"/>
              </w:rPr>
              <w:t>5. MI theme (</w:t>
            </w:r>
            <w:r>
              <w:rPr>
                <w:rFonts w:ascii="Times New Roman" w:eastAsia="Malgun Gothic" w:hint="eastAsia"/>
                <w:b/>
                <w:bCs/>
                <w:szCs w:val="20"/>
              </w:rPr>
              <w:t>2</w:t>
            </w:r>
            <w:r w:rsidRPr="00FC1E47">
              <w:rPr>
                <w:rFonts w:ascii="Times New Roman" w:eastAsia="Malgun Gothic"/>
                <w:b/>
                <w:bCs/>
                <w:szCs w:val="20"/>
              </w:rPr>
              <w:t>)</w:t>
            </w:r>
          </w:p>
        </w:tc>
      </w:tr>
      <w:tr w:rsidR="00C53FD0" w:rsidRPr="00FC1E47" w:rsidTr="00B5009C">
        <w:trPr>
          <w:trHeight w:val="64"/>
        </w:trPr>
        <w:tc>
          <w:tcPr>
            <w:tcW w:w="625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53FD0" w:rsidRPr="00FC1E47" w:rsidRDefault="00C53FD0" w:rsidP="00B5009C">
            <w:pPr>
              <w:snapToGrid w:val="0"/>
              <w:jc w:val="center"/>
              <w:rPr>
                <w:rFonts w:ascii="Times New Roman"/>
                <w:b/>
                <w:szCs w:val="20"/>
                <w:lang w:eastAsia="ja-JP"/>
              </w:rPr>
            </w:pPr>
            <w:r w:rsidRPr="00FC1E47">
              <w:rPr>
                <w:rFonts w:ascii="Times New Roman"/>
                <w:b/>
                <w:szCs w:val="20"/>
                <w:lang w:eastAsia="ja-JP"/>
              </w:rPr>
              <w:t>1500-1530</w:t>
            </w:r>
          </w:p>
        </w:tc>
        <w:tc>
          <w:tcPr>
            <w:tcW w:w="625" w:type="pct"/>
            <w:vMerge/>
            <w:shd w:val="clear" w:color="auto" w:fill="auto"/>
            <w:noWrap/>
            <w:vAlign w:val="center"/>
          </w:tcPr>
          <w:p w:rsidR="00C53FD0" w:rsidRPr="00FC1E47" w:rsidRDefault="00C53FD0" w:rsidP="00B5009C">
            <w:pPr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shd w:val="clear" w:color="auto" w:fill="auto"/>
            <w:vAlign w:val="center"/>
          </w:tcPr>
          <w:p w:rsidR="00C53FD0" w:rsidRPr="00FC1E47" w:rsidRDefault="00C53FD0" w:rsidP="00B5009C">
            <w:pPr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shd w:val="clear" w:color="auto" w:fill="auto"/>
            <w:noWrap/>
            <w:vAlign w:val="center"/>
          </w:tcPr>
          <w:p w:rsidR="00C53FD0" w:rsidRPr="00FC1E47" w:rsidRDefault="00C53FD0" w:rsidP="00B5009C">
            <w:pPr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2500" w:type="pct"/>
            <w:gridSpan w:val="4"/>
            <w:tcBorders>
              <w:bottom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C53FD0" w:rsidRPr="00AB570B" w:rsidRDefault="00C53FD0" w:rsidP="00B5009C">
            <w:pPr>
              <w:snapToGrid w:val="0"/>
              <w:jc w:val="center"/>
              <w:rPr>
                <w:rFonts w:ascii="Times New Roman"/>
                <w:bCs/>
                <w:szCs w:val="20"/>
              </w:rPr>
            </w:pPr>
            <w:r w:rsidRPr="00AB570B">
              <w:rPr>
                <w:rFonts w:ascii="Times New Roman" w:hint="eastAsia"/>
                <w:bCs/>
                <w:szCs w:val="20"/>
              </w:rPr>
              <w:t>Afternoon Break</w:t>
            </w:r>
          </w:p>
        </w:tc>
      </w:tr>
      <w:tr w:rsidR="00C53FD0" w:rsidRPr="00FC1E47" w:rsidTr="00B5009C">
        <w:trPr>
          <w:trHeight w:val="432"/>
        </w:trPr>
        <w:tc>
          <w:tcPr>
            <w:tcW w:w="625" w:type="pct"/>
            <w:vAlign w:val="center"/>
          </w:tcPr>
          <w:p w:rsidR="00C53FD0" w:rsidRPr="00FC1E47" w:rsidRDefault="00C53FD0" w:rsidP="00B5009C">
            <w:pPr>
              <w:snapToGrid w:val="0"/>
              <w:jc w:val="center"/>
              <w:rPr>
                <w:rFonts w:ascii="Times New Roman"/>
                <w:b/>
                <w:szCs w:val="20"/>
                <w:lang w:eastAsia="ja-JP"/>
              </w:rPr>
            </w:pPr>
            <w:r w:rsidRPr="00FC1E47">
              <w:rPr>
                <w:rFonts w:ascii="Times New Roman"/>
                <w:b/>
                <w:szCs w:val="20"/>
                <w:lang w:eastAsia="ja-JP"/>
              </w:rPr>
              <w:t>1530-1730</w:t>
            </w:r>
          </w:p>
        </w:tc>
        <w:tc>
          <w:tcPr>
            <w:tcW w:w="625" w:type="pct"/>
            <w:vMerge/>
            <w:shd w:val="clear" w:color="auto" w:fill="auto"/>
            <w:noWrap/>
            <w:vAlign w:val="center"/>
          </w:tcPr>
          <w:p w:rsidR="00C53FD0" w:rsidRPr="00FC1E47" w:rsidRDefault="00C53FD0" w:rsidP="00B5009C">
            <w:pPr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shd w:val="clear" w:color="auto" w:fill="auto"/>
            <w:vAlign w:val="center"/>
          </w:tcPr>
          <w:p w:rsidR="00C53FD0" w:rsidRPr="00FC1E47" w:rsidRDefault="00C53FD0" w:rsidP="00B5009C">
            <w:pPr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shd w:val="clear" w:color="auto" w:fill="auto"/>
            <w:noWrap/>
            <w:vAlign w:val="center"/>
          </w:tcPr>
          <w:p w:rsidR="00C53FD0" w:rsidRPr="00FC1E47" w:rsidRDefault="00C53FD0" w:rsidP="00B5009C">
            <w:pPr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FFFF00"/>
            <w:noWrap/>
            <w:vAlign w:val="center"/>
          </w:tcPr>
          <w:p w:rsidR="00C53FD0" w:rsidRPr="00FC1E47" w:rsidRDefault="00C53FD0" w:rsidP="00B5009C">
            <w:pPr>
              <w:snapToGrid w:val="0"/>
              <w:rPr>
                <w:rFonts w:ascii="Times New Roman"/>
                <w:b/>
                <w:bCs/>
                <w:szCs w:val="20"/>
              </w:rPr>
            </w:pPr>
            <w:r w:rsidRPr="00FC1E47">
              <w:rPr>
                <w:rFonts w:ascii="Times New Roman"/>
                <w:b/>
                <w:bCs/>
                <w:szCs w:val="20"/>
              </w:rPr>
              <w:t>3. Data (2)</w:t>
            </w:r>
          </w:p>
        </w:tc>
        <w:tc>
          <w:tcPr>
            <w:tcW w:w="625" w:type="pct"/>
            <w:tcBorders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C53FD0" w:rsidRPr="00FC1E47" w:rsidRDefault="00C53FD0" w:rsidP="00B5009C">
            <w:pPr>
              <w:snapToGrid w:val="0"/>
              <w:rPr>
                <w:rFonts w:ascii="Times New Roman" w:eastAsia="Malgun Gothic"/>
                <w:b/>
                <w:bCs/>
                <w:szCs w:val="20"/>
              </w:rPr>
            </w:pPr>
            <w:r w:rsidRPr="00FC1E47">
              <w:rPr>
                <w:rFonts w:ascii="Times New Roman"/>
                <w:b/>
                <w:bCs/>
                <w:szCs w:val="20"/>
              </w:rPr>
              <w:t>6. EB theme (</w:t>
            </w:r>
            <w:r>
              <w:rPr>
                <w:rFonts w:ascii="Times New Roman" w:hint="eastAsia"/>
                <w:b/>
                <w:bCs/>
                <w:szCs w:val="20"/>
              </w:rPr>
              <w:t>2</w:t>
            </w:r>
            <w:r w:rsidRPr="00FC1E47">
              <w:rPr>
                <w:rFonts w:ascii="Times New Roman"/>
                <w:b/>
                <w:bCs/>
                <w:szCs w:val="20"/>
              </w:rPr>
              <w:t>)</w:t>
            </w:r>
          </w:p>
        </w:tc>
        <w:tc>
          <w:tcPr>
            <w:tcW w:w="625" w:type="pct"/>
            <w:tcBorders>
              <w:left w:val="single" w:sz="4" w:space="0" w:color="auto"/>
              <w:bottom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C53FD0" w:rsidRPr="00DD3009" w:rsidRDefault="00C53FD0" w:rsidP="00B5009C">
            <w:pPr>
              <w:adjustRightInd w:val="0"/>
              <w:snapToGrid w:val="0"/>
              <w:rPr>
                <w:rFonts w:ascii="Times New Roman" w:eastAsia="Malgun Gothic"/>
                <w:b/>
                <w:bCs/>
                <w:szCs w:val="20"/>
              </w:rPr>
            </w:pPr>
            <w:r w:rsidRPr="00FC1E47">
              <w:rPr>
                <w:rFonts w:ascii="Times New Roman" w:eastAsia="Malgun Gothic"/>
                <w:b/>
                <w:bCs/>
                <w:szCs w:val="20"/>
              </w:rPr>
              <w:t>5. MI theme (1)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C53FD0" w:rsidRPr="00DD3009" w:rsidRDefault="00C53FD0" w:rsidP="00B5009C">
            <w:pPr>
              <w:adjustRightInd w:val="0"/>
              <w:snapToGrid w:val="0"/>
              <w:rPr>
                <w:rFonts w:ascii="Times New Roman" w:eastAsia="Malgun Gothic"/>
                <w:b/>
                <w:bCs/>
                <w:szCs w:val="20"/>
              </w:rPr>
            </w:pPr>
            <w:r w:rsidRPr="00FC1E47">
              <w:rPr>
                <w:rFonts w:ascii="Times New Roman" w:eastAsia="Malgun Gothic"/>
                <w:b/>
                <w:bCs/>
                <w:szCs w:val="20"/>
              </w:rPr>
              <w:t>5. MI theme (</w:t>
            </w:r>
            <w:r>
              <w:rPr>
                <w:rFonts w:ascii="Times New Roman" w:eastAsia="Malgun Gothic" w:hint="eastAsia"/>
                <w:b/>
                <w:bCs/>
                <w:szCs w:val="20"/>
              </w:rPr>
              <w:t>3</w:t>
            </w:r>
            <w:r w:rsidRPr="00FC1E47">
              <w:rPr>
                <w:rFonts w:ascii="Times New Roman" w:eastAsia="Malgun Gothic"/>
                <w:b/>
                <w:bCs/>
                <w:szCs w:val="20"/>
              </w:rPr>
              <w:t>)</w:t>
            </w:r>
          </w:p>
        </w:tc>
      </w:tr>
      <w:tr w:rsidR="00C53FD0" w:rsidRPr="00FC1E47" w:rsidTr="00B5009C"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:rsidR="00C53FD0" w:rsidRPr="00FC1E47" w:rsidRDefault="00C53FD0" w:rsidP="00B5009C">
            <w:pPr>
              <w:snapToGrid w:val="0"/>
              <w:jc w:val="center"/>
              <w:rPr>
                <w:rFonts w:ascii="Times New Roman"/>
                <w:b/>
                <w:szCs w:val="20"/>
                <w:lang w:eastAsia="ja-JP"/>
              </w:rPr>
            </w:pPr>
            <w:r w:rsidRPr="00FC1E47">
              <w:rPr>
                <w:rFonts w:ascii="Times New Roman"/>
                <w:b/>
                <w:szCs w:val="20"/>
                <w:lang w:eastAsia="ja-JP"/>
              </w:rPr>
              <w:t>1730-1830</w:t>
            </w:r>
          </w:p>
        </w:tc>
        <w:tc>
          <w:tcPr>
            <w:tcW w:w="625" w:type="pct"/>
            <w:vMerge/>
            <w:shd w:val="clear" w:color="auto" w:fill="auto"/>
            <w:noWrap/>
            <w:vAlign w:val="center"/>
          </w:tcPr>
          <w:p w:rsidR="00C53FD0" w:rsidRPr="00FC1E47" w:rsidRDefault="00C53FD0" w:rsidP="00B5009C">
            <w:pPr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shd w:val="clear" w:color="auto" w:fill="auto"/>
            <w:vAlign w:val="center"/>
          </w:tcPr>
          <w:p w:rsidR="00C53FD0" w:rsidRPr="00FC1E47" w:rsidRDefault="00C53FD0" w:rsidP="00B5009C">
            <w:pPr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vMerge w:val="restart"/>
            <w:shd w:val="clear" w:color="auto" w:fill="auto"/>
            <w:noWrap/>
            <w:vAlign w:val="center"/>
          </w:tcPr>
          <w:p w:rsidR="00C53FD0" w:rsidRPr="00FC1E47" w:rsidRDefault="00C53FD0" w:rsidP="00B5009C">
            <w:pPr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C53FD0" w:rsidRPr="00FC1E47" w:rsidRDefault="00C53FD0" w:rsidP="00B5009C">
            <w:pPr>
              <w:snapToGrid w:val="0"/>
              <w:jc w:val="center"/>
              <w:rPr>
                <w:rFonts w:ascii="Times New Roman"/>
                <w:b/>
                <w:bCs/>
                <w:szCs w:val="20"/>
              </w:rPr>
            </w:pP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3FD0" w:rsidRPr="00FC1E47" w:rsidRDefault="00C53FD0" w:rsidP="00B5009C">
            <w:pPr>
              <w:snapToGrid w:val="0"/>
              <w:jc w:val="center"/>
              <w:rPr>
                <w:rFonts w:ascii="Times New Roman"/>
                <w:b/>
                <w:bCs/>
                <w:szCs w:val="20"/>
              </w:rPr>
            </w:pPr>
            <w:r>
              <w:rPr>
                <w:rFonts w:ascii="Times New Roman" w:hint="eastAsia"/>
                <w:b/>
                <w:bCs/>
                <w:szCs w:val="20"/>
              </w:rPr>
              <w:t>PTTP</w:t>
            </w:r>
            <w:ins w:id="6" w:author="SungKwon Soh" w:date="2016-07-12T10:51:00Z">
              <w:r w:rsidR="009651B0">
                <w:rPr>
                  <w:rFonts w:ascii="Times New Roman" w:hint="eastAsia"/>
                  <w:b/>
                  <w:bCs/>
                  <w:szCs w:val="20"/>
                </w:rPr>
                <w:t xml:space="preserve"> (1730-</w:t>
              </w:r>
            </w:ins>
            <w:ins w:id="7" w:author="SungKwon Soh" w:date="2016-07-12T10:52:00Z">
              <w:r w:rsidR="009651B0">
                <w:rPr>
                  <w:rFonts w:ascii="Times New Roman" w:hint="eastAsia"/>
                  <w:b/>
                  <w:bCs/>
                  <w:szCs w:val="20"/>
                </w:rPr>
                <w:t>1900)</w:t>
              </w:r>
            </w:ins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3FD0" w:rsidRPr="00FC1E47" w:rsidRDefault="00C53FD0" w:rsidP="00B5009C">
            <w:pPr>
              <w:snapToGrid w:val="0"/>
              <w:jc w:val="center"/>
              <w:rPr>
                <w:rFonts w:ascii="Times New Roman"/>
                <w:b/>
                <w:bCs/>
                <w:szCs w:val="20"/>
              </w:rPr>
            </w:pPr>
            <w:r>
              <w:rPr>
                <w:rFonts w:ascii="Times New Roman" w:hint="eastAsia"/>
                <w:b/>
                <w:szCs w:val="20"/>
              </w:rPr>
              <w:t>JTF</w:t>
            </w:r>
            <w:ins w:id="8" w:author="SungKwon Soh" w:date="2016-07-12T10:52:00Z">
              <w:r w:rsidR="009651B0">
                <w:rPr>
                  <w:rFonts w:ascii="Times New Roman" w:hint="eastAsia"/>
                  <w:b/>
                  <w:szCs w:val="20"/>
                </w:rPr>
                <w:t xml:space="preserve"> (1730-1830)</w:t>
              </w:r>
            </w:ins>
            <w:bookmarkStart w:id="9" w:name="_GoBack"/>
            <w:bookmarkEnd w:id="9"/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3FD0" w:rsidRPr="00FC1E47" w:rsidRDefault="00C53FD0" w:rsidP="00B5009C">
            <w:pPr>
              <w:snapToGrid w:val="0"/>
              <w:jc w:val="center"/>
              <w:rPr>
                <w:rFonts w:ascii="Times New Roman"/>
                <w:b/>
                <w:bCs/>
                <w:szCs w:val="20"/>
              </w:rPr>
            </w:pPr>
          </w:p>
        </w:tc>
      </w:tr>
      <w:tr w:rsidR="00C53FD0" w:rsidRPr="00FC1E47" w:rsidTr="00B5009C">
        <w:tc>
          <w:tcPr>
            <w:tcW w:w="625" w:type="pct"/>
            <w:tcBorders>
              <w:bottom w:val="single" w:sz="12" w:space="0" w:color="auto"/>
            </w:tcBorders>
            <w:vAlign w:val="center"/>
          </w:tcPr>
          <w:p w:rsidR="00C53FD0" w:rsidRPr="00FC1E47" w:rsidRDefault="00C53FD0" w:rsidP="00B5009C">
            <w:pPr>
              <w:snapToGrid w:val="0"/>
              <w:jc w:val="center"/>
              <w:rPr>
                <w:rFonts w:ascii="Times New Roman"/>
                <w:b/>
                <w:szCs w:val="20"/>
                <w:lang w:eastAsia="ja-JP"/>
              </w:rPr>
            </w:pPr>
            <w:r w:rsidRPr="00FC1E47">
              <w:rPr>
                <w:rFonts w:ascii="Times New Roman"/>
                <w:b/>
                <w:szCs w:val="20"/>
                <w:lang w:eastAsia="ja-JP"/>
              </w:rPr>
              <w:t>1900-2100</w:t>
            </w:r>
          </w:p>
        </w:tc>
        <w:tc>
          <w:tcPr>
            <w:tcW w:w="625" w:type="pct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C53FD0" w:rsidRPr="00FC1E47" w:rsidRDefault="00C53FD0" w:rsidP="00B5009C">
            <w:pPr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C53FD0" w:rsidRPr="00FC1E47" w:rsidRDefault="00C53FD0" w:rsidP="00B5009C">
            <w:pPr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C53FD0" w:rsidRPr="00FC1E47" w:rsidRDefault="00C53FD0" w:rsidP="00B5009C">
            <w:pPr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C53FD0" w:rsidRPr="00FC1E47" w:rsidRDefault="00C53FD0" w:rsidP="00B5009C">
            <w:pPr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C53FD0" w:rsidRPr="00FC1E47" w:rsidRDefault="00C53FD0" w:rsidP="00B5009C">
            <w:pPr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C53FD0" w:rsidRPr="00FC1E47" w:rsidRDefault="00C53FD0" w:rsidP="00B5009C">
            <w:pPr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C53FD0" w:rsidRPr="00FC1E47" w:rsidRDefault="00C53FD0" w:rsidP="00B5009C">
            <w:pPr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</w:tr>
    </w:tbl>
    <w:p w:rsidR="00C53FD0" w:rsidRPr="00FC1E47" w:rsidRDefault="00C53FD0" w:rsidP="00C53FD0">
      <w:pPr>
        <w:snapToGrid w:val="0"/>
        <w:rPr>
          <w:rFonts w:ascii="Times New Roman"/>
          <w:szCs w:val="20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827"/>
        <w:gridCol w:w="1827"/>
        <w:gridCol w:w="1827"/>
        <w:gridCol w:w="1827"/>
        <w:gridCol w:w="1827"/>
        <w:gridCol w:w="1827"/>
        <w:gridCol w:w="1827"/>
        <w:gridCol w:w="1827"/>
      </w:tblGrid>
      <w:tr w:rsidR="00C53FD0" w:rsidRPr="00FC1E47" w:rsidTr="00B5009C">
        <w:trPr>
          <w:trHeight w:val="288"/>
        </w:trPr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53FD0" w:rsidRPr="00FC1E47" w:rsidRDefault="00C53FD0" w:rsidP="00B5009C">
            <w:pPr>
              <w:adjustRightInd w:val="0"/>
              <w:snapToGrid w:val="0"/>
              <w:jc w:val="center"/>
              <w:rPr>
                <w:rFonts w:ascii="Times New Roman"/>
                <w:szCs w:val="20"/>
                <w:lang w:eastAsia="ja-JP"/>
              </w:rPr>
            </w:pPr>
            <w:r w:rsidRPr="00FC1E47">
              <w:rPr>
                <w:rFonts w:ascii="Times New Roman"/>
                <w:b/>
                <w:szCs w:val="20"/>
                <w:lang w:eastAsia="ja-JP"/>
              </w:rPr>
              <w:t>Time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53FD0" w:rsidRPr="00FC1E47" w:rsidRDefault="00C53FD0" w:rsidP="00B5009C">
            <w:pPr>
              <w:adjustRightInd w:val="0"/>
              <w:snapToGrid w:val="0"/>
              <w:jc w:val="center"/>
              <w:rPr>
                <w:rFonts w:ascii="Times New Roman"/>
                <w:b/>
                <w:bCs/>
                <w:szCs w:val="20"/>
              </w:rPr>
            </w:pPr>
            <w:r w:rsidRPr="00FC1E47">
              <w:rPr>
                <w:rFonts w:ascii="Times New Roman"/>
                <w:b/>
                <w:bCs/>
                <w:szCs w:val="20"/>
                <w:lang w:eastAsia="ja-JP"/>
              </w:rPr>
              <w:t>Sun</w:t>
            </w:r>
            <w:r w:rsidRPr="00FC1E47">
              <w:rPr>
                <w:rFonts w:ascii="Times New Roman"/>
                <w:b/>
                <w:bCs/>
                <w:szCs w:val="20"/>
              </w:rPr>
              <w:t xml:space="preserve">, </w:t>
            </w:r>
            <w:r>
              <w:rPr>
                <w:rFonts w:ascii="Times New Roman" w:hint="eastAsia"/>
                <w:b/>
                <w:bCs/>
                <w:szCs w:val="20"/>
              </w:rPr>
              <w:t>7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53FD0" w:rsidRPr="00FC1E47" w:rsidRDefault="00C53FD0" w:rsidP="00B5009C">
            <w:pPr>
              <w:adjustRightInd w:val="0"/>
              <w:snapToGrid w:val="0"/>
              <w:jc w:val="center"/>
              <w:rPr>
                <w:rFonts w:ascii="Times New Roman"/>
                <w:b/>
                <w:bCs/>
                <w:szCs w:val="20"/>
              </w:rPr>
            </w:pPr>
            <w:r w:rsidRPr="00FC1E47">
              <w:rPr>
                <w:rFonts w:ascii="Times New Roman"/>
                <w:b/>
                <w:bCs/>
                <w:szCs w:val="20"/>
                <w:lang w:eastAsia="ja-JP"/>
              </w:rPr>
              <w:t>Mon</w:t>
            </w:r>
            <w:r>
              <w:rPr>
                <w:rFonts w:ascii="Times New Roman"/>
                <w:b/>
                <w:bCs/>
                <w:szCs w:val="20"/>
              </w:rPr>
              <w:t xml:space="preserve">, </w:t>
            </w:r>
            <w:r>
              <w:rPr>
                <w:rFonts w:ascii="Times New Roman" w:hint="eastAsia"/>
                <w:b/>
                <w:bCs/>
                <w:szCs w:val="20"/>
              </w:rPr>
              <w:t>8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C53FD0" w:rsidRPr="00FC1E47" w:rsidRDefault="00C53FD0" w:rsidP="00B5009C">
            <w:pPr>
              <w:adjustRightInd w:val="0"/>
              <w:snapToGrid w:val="0"/>
              <w:jc w:val="center"/>
              <w:rPr>
                <w:rFonts w:ascii="Times New Roman"/>
                <w:b/>
                <w:bCs/>
                <w:szCs w:val="20"/>
              </w:rPr>
            </w:pPr>
            <w:r w:rsidRPr="00FC1E47">
              <w:rPr>
                <w:rFonts w:ascii="Times New Roman"/>
                <w:b/>
                <w:bCs/>
                <w:szCs w:val="20"/>
                <w:lang w:eastAsia="ja-JP"/>
              </w:rPr>
              <w:t xml:space="preserve">Tue, </w:t>
            </w:r>
            <w:r>
              <w:rPr>
                <w:rFonts w:ascii="Times New Roman" w:hint="eastAsia"/>
                <w:b/>
                <w:bCs/>
                <w:szCs w:val="20"/>
              </w:rPr>
              <w:t>9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C53FD0" w:rsidRPr="00FC1E47" w:rsidRDefault="00C53FD0" w:rsidP="00B5009C">
            <w:pPr>
              <w:adjustRightInd w:val="0"/>
              <w:snapToGrid w:val="0"/>
              <w:jc w:val="center"/>
              <w:rPr>
                <w:rFonts w:ascii="Times New Roman"/>
                <w:b/>
                <w:bCs/>
                <w:szCs w:val="20"/>
              </w:rPr>
            </w:pPr>
            <w:r w:rsidRPr="00FC1E47">
              <w:rPr>
                <w:rFonts w:ascii="Times New Roman"/>
                <w:b/>
                <w:bCs/>
                <w:szCs w:val="20"/>
                <w:lang w:eastAsia="ja-JP"/>
              </w:rPr>
              <w:t xml:space="preserve">Wed, </w:t>
            </w:r>
            <w:r>
              <w:rPr>
                <w:rFonts w:ascii="Times New Roman"/>
                <w:b/>
                <w:bCs/>
                <w:szCs w:val="20"/>
              </w:rPr>
              <w:t>1</w:t>
            </w:r>
            <w:r>
              <w:rPr>
                <w:rFonts w:ascii="Times New Roman" w:hint="eastAsia"/>
                <w:b/>
                <w:bCs/>
                <w:szCs w:val="20"/>
              </w:rPr>
              <w:t>0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C53FD0" w:rsidRPr="00FC1E47" w:rsidRDefault="00C53FD0" w:rsidP="00B5009C">
            <w:pPr>
              <w:adjustRightInd w:val="0"/>
              <w:snapToGrid w:val="0"/>
              <w:jc w:val="center"/>
              <w:rPr>
                <w:rFonts w:ascii="Times New Roman"/>
                <w:b/>
                <w:bCs/>
                <w:szCs w:val="20"/>
              </w:rPr>
            </w:pPr>
            <w:r w:rsidRPr="00FC1E47">
              <w:rPr>
                <w:rFonts w:ascii="Times New Roman"/>
                <w:b/>
                <w:bCs/>
                <w:szCs w:val="20"/>
                <w:lang w:eastAsia="ja-JP"/>
              </w:rPr>
              <w:t xml:space="preserve">Thu, </w:t>
            </w:r>
            <w:r>
              <w:rPr>
                <w:rFonts w:ascii="Times New Roman"/>
                <w:b/>
                <w:bCs/>
                <w:szCs w:val="20"/>
              </w:rPr>
              <w:t>1</w:t>
            </w:r>
            <w:r>
              <w:rPr>
                <w:rFonts w:ascii="Times New Roman" w:hint="eastAsia"/>
                <w:b/>
                <w:bCs/>
                <w:szCs w:val="20"/>
              </w:rPr>
              <w:t>1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C53FD0" w:rsidRPr="00FC1E47" w:rsidRDefault="00C53FD0" w:rsidP="00B5009C">
            <w:pPr>
              <w:adjustRightInd w:val="0"/>
              <w:snapToGrid w:val="0"/>
              <w:jc w:val="center"/>
              <w:rPr>
                <w:rFonts w:ascii="Times New Roman"/>
                <w:b/>
                <w:bCs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C53FD0" w:rsidRPr="00FC1E47" w:rsidRDefault="00C53FD0" w:rsidP="00B5009C">
            <w:pPr>
              <w:snapToGrid w:val="0"/>
              <w:jc w:val="center"/>
              <w:rPr>
                <w:rFonts w:ascii="Times New Roman"/>
                <w:b/>
                <w:bCs/>
                <w:szCs w:val="20"/>
              </w:rPr>
            </w:pPr>
          </w:p>
        </w:tc>
      </w:tr>
      <w:tr w:rsidR="00C53FD0" w:rsidRPr="00FC1E47" w:rsidTr="00B5009C"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FD0" w:rsidRPr="00FC1E47" w:rsidRDefault="00C53FD0" w:rsidP="00B5009C">
            <w:pPr>
              <w:adjustRightInd w:val="0"/>
              <w:snapToGrid w:val="0"/>
              <w:jc w:val="center"/>
              <w:rPr>
                <w:rFonts w:ascii="Times New Roman"/>
                <w:b/>
                <w:szCs w:val="20"/>
                <w:lang w:eastAsia="ja-JP"/>
              </w:rPr>
            </w:pPr>
            <w:r w:rsidRPr="00FC1E47">
              <w:rPr>
                <w:rFonts w:ascii="Times New Roman"/>
                <w:b/>
                <w:szCs w:val="20"/>
                <w:lang w:eastAsia="ja-JP"/>
              </w:rPr>
              <w:t>0830-1000</w:t>
            </w:r>
          </w:p>
        </w:tc>
        <w:tc>
          <w:tcPr>
            <w:tcW w:w="6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FD0" w:rsidRPr="00FC1E47" w:rsidRDefault="00C53FD0" w:rsidP="00B5009C">
            <w:pPr>
              <w:adjustRightInd w:val="0"/>
              <w:snapToGrid w:val="0"/>
              <w:rPr>
                <w:rFonts w:ascii="Times New Roman"/>
                <w:szCs w:val="20"/>
              </w:rPr>
            </w:pPr>
          </w:p>
          <w:p w:rsidR="00C53FD0" w:rsidRPr="00FC1E47" w:rsidRDefault="00C53FD0" w:rsidP="00B5009C">
            <w:pPr>
              <w:adjustRightInd w:val="0"/>
              <w:snapToGrid w:val="0"/>
              <w:rPr>
                <w:rFonts w:ascii="Times New Roman"/>
                <w:szCs w:val="20"/>
              </w:rPr>
            </w:pPr>
          </w:p>
          <w:p w:rsidR="00C53FD0" w:rsidRPr="00FC1E47" w:rsidRDefault="00C53FD0" w:rsidP="00B5009C">
            <w:pPr>
              <w:adjustRightInd w:val="0"/>
              <w:snapToGrid w:val="0"/>
              <w:rPr>
                <w:rFonts w:ascii="Times New Roman"/>
                <w:szCs w:val="20"/>
              </w:rPr>
            </w:pPr>
          </w:p>
          <w:p w:rsidR="00C53FD0" w:rsidRPr="00FC1E47" w:rsidRDefault="00C53FD0" w:rsidP="00B5009C">
            <w:pPr>
              <w:adjustRightInd w:val="0"/>
              <w:snapToGrid w:val="0"/>
              <w:rPr>
                <w:rFonts w:ascii="Times New Roman"/>
                <w:szCs w:val="20"/>
              </w:rPr>
            </w:pPr>
          </w:p>
          <w:p w:rsidR="00C53FD0" w:rsidRPr="00FC1E47" w:rsidRDefault="00C53FD0" w:rsidP="00B5009C">
            <w:pPr>
              <w:adjustRightInd w:val="0"/>
              <w:snapToGrid w:val="0"/>
              <w:rPr>
                <w:rFonts w:ascii="Times New Roman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</w:tcPr>
          <w:p w:rsidR="00C53FD0" w:rsidRPr="00FC1E47" w:rsidRDefault="00C53FD0" w:rsidP="00B5009C">
            <w:pPr>
              <w:snapToGrid w:val="0"/>
              <w:rPr>
                <w:rFonts w:ascii="Times New Roman" w:eastAsia="Malgun Gothic"/>
                <w:b/>
                <w:bCs/>
                <w:szCs w:val="20"/>
              </w:rPr>
            </w:pPr>
            <w:r>
              <w:rPr>
                <w:rFonts w:ascii="Times New Roman" w:eastAsia="Malgun Gothic"/>
                <w:b/>
                <w:bCs/>
                <w:szCs w:val="20"/>
              </w:rPr>
              <w:t>4. Stock Status (7</w:t>
            </w:r>
            <w:r w:rsidRPr="00FC1E47">
              <w:rPr>
                <w:rFonts w:ascii="Times New Roman" w:eastAsia="Malgun Gothic"/>
                <w:b/>
                <w:bCs/>
                <w:szCs w:val="20"/>
              </w:rPr>
              <w:t>)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</w:tcPr>
          <w:p w:rsidR="00C53FD0" w:rsidRPr="00FC1E47" w:rsidRDefault="00C53FD0" w:rsidP="00B5009C">
            <w:pPr>
              <w:snapToGrid w:val="0"/>
              <w:rPr>
                <w:rFonts w:ascii="Times New Roman" w:eastAsia="Malgun Gothic"/>
                <w:b/>
                <w:bCs/>
                <w:szCs w:val="20"/>
              </w:rPr>
            </w:pPr>
            <w:r>
              <w:rPr>
                <w:rFonts w:ascii="Times New Roman" w:eastAsia="Malgun Gothic"/>
                <w:b/>
                <w:bCs/>
                <w:szCs w:val="20"/>
              </w:rPr>
              <w:t>4. Stock Status (9</w:t>
            </w:r>
            <w:r w:rsidRPr="00FC1E47">
              <w:rPr>
                <w:rFonts w:ascii="Times New Roman" w:eastAsia="Malgun Gothic"/>
                <w:b/>
                <w:bCs/>
                <w:szCs w:val="20"/>
              </w:rPr>
              <w:t>)</w:t>
            </w:r>
            <w:r>
              <w:rPr>
                <w:rFonts w:ascii="Times New Roman" w:eastAsia="Malgun Gothic"/>
                <w:b/>
                <w:bCs/>
                <w:szCs w:val="20"/>
              </w:rPr>
              <w:t xml:space="preserve"> – </w:t>
            </w:r>
            <w:proofErr w:type="spellStart"/>
            <w:r>
              <w:rPr>
                <w:rFonts w:ascii="Times New Roman" w:eastAsia="Malgun Gothic"/>
                <w:b/>
                <w:bCs/>
                <w:szCs w:val="20"/>
              </w:rPr>
              <w:t>Recom</w:t>
            </w:r>
            <w:proofErr w:type="spellEnd"/>
            <w:r>
              <w:rPr>
                <w:rFonts w:ascii="Times New Roman" w:eastAsia="Malgun Gothic"/>
                <w:b/>
                <w:bCs/>
                <w:szCs w:val="20"/>
              </w:rPr>
              <w:t>.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</w:tcPr>
          <w:p w:rsidR="00C53FD0" w:rsidRPr="00FC1E47" w:rsidRDefault="00C53FD0" w:rsidP="00B5009C">
            <w:pPr>
              <w:snapToGrid w:val="0"/>
              <w:rPr>
                <w:rFonts w:ascii="Times New Roman" w:eastAsia="Malgun Gothic"/>
                <w:b/>
                <w:bCs/>
                <w:szCs w:val="20"/>
              </w:rPr>
            </w:pPr>
            <w:r>
              <w:rPr>
                <w:rFonts w:ascii="Times New Roman" w:eastAsia="Malgun Gothic"/>
                <w:b/>
                <w:bCs/>
                <w:szCs w:val="20"/>
              </w:rPr>
              <w:t>4. Stock Status (1</w:t>
            </w:r>
            <w:r>
              <w:rPr>
                <w:rFonts w:ascii="Times New Roman" w:eastAsia="Malgun Gothic" w:hint="eastAsia"/>
                <w:b/>
                <w:bCs/>
                <w:szCs w:val="20"/>
              </w:rPr>
              <w:t>1</w:t>
            </w:r>
            <w:r w:rsidRPr="00FC1E47">
              <w:rPr>
                <w:rFonts w:ascii="Times New Roman" w:eastAsia="Malgun Gothic"/>
                <w:b/>
                <w:bCs/>
                <w:szCs w:val="20"/>
              </w:rPr>
              <w:t>)</w:t>
            </w:r>
            <w:r>
              <w:rPr>
                <w:rFonts w:ascii="Times New Roman" w:eastAsia="Malgun Gothic"/>
                <w:b/>
                <w:bCs/>
                <w:szCs w:val="20"/>
              </w:rPr>
              <w:t xml:space="preserve"> – </w:t>
            </w:r>
            <w:proofErr w:type="spellStart"/>
            <w:r>
              <w:rPr>
                <w:rFonts w:ascii="Times New Roman" w:eastAsia="Malgun Gothic"/>
                <w:b/>
                <w:bCs/>
                <w:szCs w:val="20"/>
              </w:rPr>
              <w:t>Recom</w:t>
            </w:r>
            <w:proofErr w:type="spellEnd"/>
            <w:r>
              <w:rPr>
                <w:rFonts w:ascii="Times New Roman" w:eastAsia="Malgun Gothic"/>
                <w:b/>
                <w:bCs/>
                <w:szCs w:val="20"/>
              </w:rPr>
              <w:t xml:space="preserve">. 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C53FD0" w:rsidRPr="00C070AC" w:rsidRDefault="00C53FD0" w:rsidP="00B5009C">
            <w:pPr>
              <w:snapToGrid w:val="0"/>
              <w:rPr>
                <w:rFonts w:ascii="Times New Roman" w:eastAsia="Malgun Gothic"/>
                <w:b/>
                <w:bCs/>
                <w:szCs w:val="20"/>
              </w:rPr>
            </w:pPr>
            <w:r>
              <w:rPr>
                <w:rFonts w:ascii="Times New Roman"/>
                <w:b/>
                <w:bCs/>
                <w:szCs w:val="20"/>
              </w:rPr>
              <w:t>6. EB theme (</w:t>
            </w:r>
            <w:r>
              <w:rPr>
                <w:rFonts w:ascii="Times New Roman" w:hint="eastAsia"/>
                <w:b/>
                <w:bCs/>
                <w:szCs w:val="20"/>
              </w:rPr>
              <w:t>6</w:t>
            </w:r>
            <w:r w:rsidRPr="00FC1E47">
              <w:rPr>
                <w:rFonts w:ascii="Times New Roman"/>
                <w:b/>
                <w:bCs/>
                <w:szCs w:val="20"/>
              </w:rPr>
              <w:t>)</w:t>
            </w:r>
            <w:r>
              <w:rPr>
                <w:rFonts w:ascii="Times New Roman"/>
                <w:b/>
                <w:bCs/>
                <w:szCs w:val="20"/>
              </w:rPr>
              <w:t xml:space="preserve"> - Recommendations</w:t>
            </w:r>
          </w:p>
        </w:tc>
        <w:tc>
          <w:tcPr>
            <w:tcW w:w="62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FD0" w:rsidRPr="00FC1E47" w:rsidRDefault="00C53FD0" w:rsidP="00B5009C">
            <w:pPr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  <w:r w:rsidRPr="00FC1E47">
              <w:rPr>
                <w:rFonts w:ascii="Times New Roman"/>
                <w:szCs w:val="20"/>
                <w:lang w:eastAsia="ja-JP"/>
              </w:rPr>
              <w:t> </w:t>
            </w:r>
          </w:p>
          <w:p w:rsidR="00C53FD0" w:rsidRPr="00FC1E47" w:rsidRDefault="00C53FD0" w:rsidP="00B5009C">
            <w:pPr>
              <w:snapToGrid w:val="0"/>
              <w:rPr>
                <w:rFonts w:ascii="Times New Roman"/>
                <w:szCs w:val="20"/>
                <w:lang w:eastAsia="ja-JP"/>
              </w:rPr>
            </w:pPr>
            <w:r w:rsidRPr="00FC1E47">
              <w:rPr>
                <w:rFonts w:ascii="Times New Roman"/>
                <w:szCs w:val="20"/>
                <w:lang w:eastAsia="ja-JP"/>
              </w:rPr>
              <w:t> </w:t>
            </w:r>
          </w:p>
          <w:p w:rsidR="00C53FD0" w:rsidRPr="00FC1E47" w:rsidRDefault="00C53FD0" w:rsidP="00B5009C">
            <w:pPr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  <w:r w:rsidRPr="00FC1E47">
              <w:rPr>
                <w:rFonts w:ascii="Times New Roman"/>
                <w:szCs w:val="20"/>
                <w:lang w:eastAsia="ja-JP"/>
              </w:rPr>
              <w:t> </w:t>
            </w:r>
          </w:p>
          <w:p w:rsidR="00C53FD0" w:rsidRPr="00FC1E47" w:rsidRDefault="00C53FD0" w:rsidP="00B5009C">
            <w:pPr>
              <w:snapToGrid w:val="0"/>
              <w:rPr>
                <w:rFonts w:ascii="Times New Roman"/>
                <w:szCs w:val="20"/>
                <w:lang w:eastAsia="ja-JP"/>
              </w:rPr>
            </w:pPr>
            <w:r w:rsidRPr="00FC1E47">
              <w:rPr>
                <w:rFonts w:ascii="Times New Roman"/>
                <w:szCs w:val="20"/>
                <w:lang w:eastAsia="ja-JP"/>
              </w:rPr>
              <w:t> </w:t>
            </w:r>
          </w:p>
          <w:p w:rsidR="00C53FD0" w:rsidRPr="00FC1E47" w:rsidRDefault="00C53FD0" w:rsidP="00B5009C">
            <w:pPr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  <w:r w:rsidRPr="00FC1E47">
              <w:rPr>
                <w:rFonts w:ascii="Times New Roman"/>
                <w:szCs w:val="20"/>
                <w:lang w:eastAsia="ja-JP"/>
              </w:rPr>
              <w:t> </w:t>
            </w:r>
          </w:p>
        </w:tc>
        <w:tc>
          <w:tcPr>
            <w:tcW w:w="62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53FD0" w:rsidRPr="00FC1E47" w:rsidRDefault="00C53FD0" w:rsidP="00B5009C">
            <w:pPr>
              <w:snapToGrid w:val="0"/>
              <w:rPr>
                <w:rFonts w:ascii="Times New Roman"/>
                <w:szCs w:val="20"/>
                <w:lang w:eastAsia="ja-JP"/>
              </w:rPr>
            </w:pPr>
            <w:r w:rsidRPr="00FC1E47">
              <w:rPr>
                <w:rFonts w:ascii="Times New Roman"/>
                <w:szCs w:val="20"/>
                <w:lang w:eastAsia="ja-JP"/>
              </w:rPr>
              <w:t> </w:t>
            </w:r>
          </w:p>
          <w:p w:rsidR="00C53FD0" w:rsidRPr="00FC1E47" w:rsidRDefault="00C53FD0" w:rsidP="00B5009C">
            <w:pPr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  <w:r w:rsidRPr="00FC1E47">
              <w:rPr>
                <w:rFonts w:ascii="Times New Roman"/>
                <w:szCs w:val="20"/>
                <w:lang w:eastAsia="ja-JP"/>
              </w:rPr>
              <w:t> </w:t>
            </w:r>
          </w:p>
          <w:p w:rsidR="00C53FD0" w:rsidRPr="00FC1E47" w:rsidRDefault="00C53FD0" w:rsidP="00B5009C">
            <w:pPr>
              <w:snapToGrid w:val="0"/>
              <w:rPr>
                <w:rFonts w:ascii="Times New Roman"/>
                <w:szCs w:val="20"/>
                <w:lang w:eastAsia="ja-JP"/>
              </w:rPr>
            </w:pPr>
            <w:r w:rsidRPr="00FC1E47">
              <w:rPr>
                <w:rFonts w:ascii="Times New Roman"/>
                <w:szCs w:val="20"/>
                <w:lang w:eastAsia="ja-JP"/>
              </w:rPr>
              <w:t> </w:t>
            </w:r>
          </w:p>
          <w:p w:rsidR="00C53FD0" w:rsidRPr="00FC1E47" w:rsidRDefault="00C53FD0" w:rsidP="00B5009C">
            <w:pPr>
              <w:adjustRightInd w:val="0"/>
              <w:snapToGrid w:val="0"/>
              <w:rPr>
                <w:rFonts w:ascii="Times New Roman"/>
                <w:szCs w:val="20"/>
              </w:rPr>
            </w:pPr>
            <w:r w:rsidRPr="00FC1E47">
              <w:rPr>
                <w:rFonts w:ascii="Times New Roman"/>
                <w:szCs w:val="20"/>
                <w:lang w:eastAsia="ja-JP"/>
              </w:rPr>
              <w:t> </w:t>
            </w:r>
          </w:p>
        </w:tc>
      </w:tr>
      <w:tr w:rsidR="00C53FD0" w:rsidRPr="00FC1E47" w:rsidTr="00B5009C">
        <w:trPr>
          <w:trHeight w:val="64"/>
        </w:trPr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53FD0" w:rsidRPr="00FC1E47" w:rsidRDefault="00C53FD0" w:rsidP="00B5009C">
            <w:pPr>
              <w:adjustRightInd w:val="0"/>
              <w:snapToGrid w:val="0"/>
              <w:jc w:val="center"/>
              <w:rPr>
                <w:rFonts w:ascii="Times New Roman"/>
                <w:b/>
                <w:szCs w:val="20"/>
                <w:lang w:eastAsia="ja-JP"/>
              </w:rPr>
            </w:pPr>
            <w:r w:rsidRPr="00FC1E47">
              <w:rPr>
                <w:rFonts w:ascii="Times New Roman"/>
                <w:b/>
                <w:szCs w:val="20"/>
                <w:lang w:eastAsia="ja-JP"/>
              </w:rPr>
              <w:t>1000-1030</w:t>
            </w:r>
          </w:p>
        </w:tc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FD0" w:rsidRPr="00FC1E47" w:rsidRDefault="00C53FD0" w:rsidP="00B5009C">
            <w:pPr>
              <w:adjustRightInd w:val="0"/>
              <w:snapToGrid w:val="0"/>
              <w:rPr>
                <w:rFonts w:ascii="Times New Roman"/>
                <w:szCs w:val="20"/>
              </w:rPr>
            </w:pPr>
          </w:p>
        </w:tc>
        <w:tc>
          <w:tcPr>
            <w:tcW w:w="25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53FD0" w:rsidRPr="00AB570B" w:rsidRDefault="00C53FD0" w:rsidP="00B5009C">
            <w:pPr>
              <w:snapToGrid w:val="0"/>
              <w:jc w:val="center"/>
              <w:rPr>
                <w:rFonts w:ascii="Times New Roman"/>
                <w:bCs/>
                <w:szCs w:val="20"/>
              </w:rPr>
            </w:pPr>
            <w:r w:rsidRPr="00AB570B">
              <w:rPr>
                <w:rFonts w:ascii="Times New Roman" w:hint="eastAsia"/>
                <w:bCs/>
                <w:szCs w:val="20"/>
              </w:rPr>
              <w:t>Morning Break</w:t>
            </w:r>
          </w:p>
        </w:tc>
        <w:tc>
          <w:tcPr>
            <w:tcW w:w="62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FD0" w:rsidRPr="00FC1E47" w:rsidRDefault="00C53FD0" w:rsidP="00B5009C">
            <w:pPr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53FD0" w:rsidRPr="00FC1E47" w:rsidRDefault="00C53FD0" w:rsidP="00B5009C">
            <w:pPr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</w:tr>
      <w:tr w:rsidR="00C53FD0" w:rsidRPr="00FC1E47" w:rsidTr="00B5009C">
        <w:trPr>
          <w:trHeight w:val="476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FD0" w:rsidRPr="00FC1E47" w:rsidRDefault="00C53FD0" w:rsidP="00B5009C">
            <w:pPr>
              <w:adjustRightInd w:val="0"/>
              <w:snapToGrid w:val="0"/>
              <w:jc w:val="center"/>
              <w:rPr>
                <w:rFonts w:ascii="Times New Roman"/>
                <w:b/>
                <w:szCs w:val="20"/>
                <w:lang w:eastAsia="ja-JP"/>
              </w:rPr>
            </w:pPr>
            <w:r w:rsidRPr="00FC1E47">
              <w:rPr>
                <w:rFonts w:ascii="Times New Roman"/>
                <w:b/>
                <w:szCs w:val="20"/>
                <w:lang w:eastAsia="ja-JP"/>
              </w:rPr>
              <w:t>1030-1200</w:t>
            </w:r>
          </w:p>
        </w:tc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FD0" w:rsidRPr="00FC1E47" w:rsidRDefault="00C53FD0" w:rsidP="00B5009C">
            <w:pPr>
              <w:adjustRightInd w:val="0"/>
              <w:snapToGrid w:val="0"/>
              <w:rPr>
                <w:rFonts w:ascii="Times New Roman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</w:tcPr>
          <w:p w:rsidR="00C53FD0" w:rsidRPr="00FC1E47" w:rsidRDefault="00C53FD0" w:rsidP="00B5009C">
            <w:pPr>
              <w:snapToGrid w:val="0"/>
              <w:rPr>
                <w:rFonts w:ascii="Times New Roman" w:eastAsia="Malgun Gothic"/>
                <w:b/>
                <w:bCs/>
                <w:szCs w:val="20"/>
              </w:rPr>
            </w:pPr>
            <w:r>
              <w:rPr>
                <w:rFonts w:ascii="Times New Roman" w:eastAsia="Malgun Gothic"/>
                <w:b/>
                <w:bCs/>
                <w:szCs w:val="20"/>
              </w:rPr>
              <w:t>4. Stock Status (8</w:t>
            </w:r>
            <w:r w:rsidRPr="00FC1E47">
              <w:rPr>
                <w:rFonts w:ascii="Times New Roman" w:eastAsia="Malgun Gothic"/>
                <w:b/>
                <w:bCs/>
                <w:szCs w:val="20"/>
              </w:rPr>
              <w:t>)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</w:tcPr>
          <w:p w:rsidR="00C53FD0" w:rsidRPr="00FC1E47" w:rsidRDefault="00C53FD0" w:rsidP="00B5009C">
            <w:pPr>
              <w:snapToGrid w:val="0"/>
              <w:rPr>
                <w:rFonts w:ascii="Times New Roman" w:eastAsia="Malgun Gothic"/>
                <w:b/>
                <w:bCs/>
                <w:szCs w:val="20"/>
              </w:rPr>
            </w:pPr>
            <w:r>
              <w:rPr>
                <w:rFonts w:ascii="Times New Roman" w:eastAsia="Malgun Gothic"/>
                <w:b/>
                <w:bCs/>
                <w:szCs w:val="20"/>
              </w:rPr>
              <w:t>4. Stock Status (10</w:t>
            </w:r>
            <w:r w:rsidRPr="00FC1E47">
              <w:rPr>
                <w:rFonts w:ascii="Times New Roman" w:eastAsia="Malgun Gothic"/>
                <w:b/>
                <w:bCs/>
                <w:szCs w:val="20"/>
              </w:rPr>
              <w:t>)</w:t>
            </w:r>
            <w:r>
              <w:rPr>
                <w:rFonts w:ascii="Times New Roman" w:eastAsia="Malgun Gothic"/>
                <w:b/>
                <w:bCs/>
                <w:szCs w:val="20"/>
              </w:rPr>
              <w:t xml:space="preserve"> – </w:t>
            </w:r>
            <w:proofErr w:type="spellStart"/>
            <w:r>
              <w:rPr>
                <w:rFonts w:ascii="Times New Roman" w:eastAsia="Malgun Gothic"/>
                <w:b/>
                <w:bCs/>
                <w:szCs w:val="20"/>
              </w:rPr>
              <w:t>Recom</w:t>
            </w:r>
            <w:proofErr w:type="spellEnd"/>
            <w:r>
              <w:rPr>
                <w:rFonts w:ascii="Times New Roman" w:eastAsia="Malgun Gothic"/>
                <w:b/>
                <w:bCs/>
                <w:szCs w:val="20"/>
              </w:rPr>
              <w:t xml:space="preserve">. 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</w:tcPr>
          <w:p w:rsidR="00C53FD0" w:rsidRPr="00FC1E47" w:rsidRDefault="00C53FD0" w:rsidP="00B5009C">
            <w:pPr>
              <w:snapToGrid w:val="0"/>
              <w:rPr>
                <w:rFonts w:ascii="Times New Roman" w:eastAsia="Malgun Gothic"/>
                <w:b/>
                <w:bCs/>
                <w:szCs w:val="20"/>
              </w:rPr>
            </w:pPr>
            <w:r>
              <w:rPr>
                <w:rFonts w:ascii="Times New Roman" w:eastAsia="Malgun Gothic"/>
                <w:b/>
                <w:bCs/>
                <w:szCs w:val="20"/>
              </w:rPr>
              <w:t>4. Stock Status (1</w:t>
            </w:r>
            <w:r>
              <w:rPr>
                <w:rFonts w:ascii="Times New Roman" w:eastAsia="Malgun Gothic" w:hint="eastAsia"/>
                <w:b/>
                <w:bCs/>
                <w:szCs w:val="20"/>
              </w:rPr>
              <w:t>2</w:t>
            </w:r>
            <w:r w:rsidRPr="00FC1E47">
              <w:rPr>
                <w:rFonts w:ascii="Times New Roman" w:eastAsia="Malgun Gothic"/>
                <w:b/>
                <w:bCs/>
                <w:szCs w:val="20"/>
              </w:rPr>
              <w:t>)</w:t>
            </w:r>
            <w:r>
              <w:rPr>
                <w:rFonts w:ascii="Times New Roman" w:eastAsia="Malgun Gothic"/>
                <w:b/>
                <w:bCs/>
                <w:szCs w:val="20"/>
              </w:rPr>
              <w:t xml:space="preserve"> – </w:t>
            </w:r>
            <w:proofErr w:type="spellStart"/>
            <w:r>
              <w:rPr>
                <w:rFonts w:ascii="Times New Roman" w:eastAsia="Malgun Gothic"/>
                <w:b/>
                <w:bCs/>
                <w:szCs w:val="20"/>
              </w:rPr>
              <w:t>Recom</w:t>
            </w:r>
            <w:proofErr w:type="spellEnd"/>
            <w:r>
              <w:rPr>
                <w:rFonts w:ascii="Times New Roman" w:eastAsia="Malgun Gothic"/>
                <w:b/>
                <w:bCs/>
                <w:szCs w:val="20"/>
              </w:rPr>
              <w:t xml:space="preserve">. 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FD0" w:rsidRPr="00FC1E47" w:rsidRDefault="00C53FD0" w:rsidP="00B5009C">
            <w:pPr>
              <w:adjustRightInd w:val="0"/>
              <w:snapToGrid w:val="0"/>
              <w:rPr>
                <w:rFonts w:ascii="Times New Roman"/>
                <w:b/>
                <w:szCs w:val="20"/>
              </w:rPr>
            </w:pPr>
            <w:r>
              <w:rPr>
                <w:rFonts w:ascii="Times New Roman" w:hint="eastAsia"/>
                <w:b/>
                <w:szCs w:val="20"/>
              </w:rPr>
              <w:t>Outstanding</w:t>
            </w:r>
          </w:p>
        </w:tc>
        <w:tc>
          <w:tcPr>
            <w:tcW w:w="62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FD0" w:rsidRPr="00FC1E47" w:rsidRDefault="00C53FD0" w:rsidP="00B5009C">
            <w:pPr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53FD0" w:rsidRPr="00FC1E47" w:rsidRDefault="00C53FD0" w:rsidP="00B5009C">
            <w:pPr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</w:tr>
      <w:tr w:rsidR="00C53FD0" w:rsidRPr="00FC1E47" w:rsidTr="00B5009C">
        <w:trPr>
          <w:trHeight w:val="64"/>
        </w:trPr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53FD0" w:rsidRPr="00FC1E47" w:rsidRDefault="00C53FD0" w:rsidP="00B5009C">
            <w:pPr>
              <w:adjustRightInd w:val="0"/>
              <w:snapToGrid w:val="0"/>
              <w:jc w:val="center"/>
              <w:rPr>
                <w:rFonts w:ascii="Times New Roman"/>
                <w:b/>
                <w:szCs w:val="20"/>
                <w:lang w:eastAsia="ja-JP"/>
              </w:rPr>
            </w:pPr>
            <w:r w:rsidRPr="00FC1E47">
              <w:rPr>
                <w:rFonts w:ascii="Times New Roman"/>
                <w:b/>
                <w:szCs w:val="20"/>
                <w:lang w:eastAsia="ja-JP"/>
              </w:rPr>
              <w:t>1200-1330</w:t>
            </w:r>
          </w:p>
        </w:tc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FD0" w:rsidRPr="00FC1E47" w:rsidRDefault="00C53FD0" w:rsidP="00B5009C">
            <w:pPr>
              <w:adjustRightInd w:val="0"/>
              <w:snapToGrid w:val="0"/>
              <w:rPr>
                <w:rFonts w:ascii="Times New Roman"/>
                <w:szCs w:val="20"/>
              </w:rPr>
            </w:pPr>
          </w:p>
        </w:tc>
        <w:tc>
          <w:tcPr>
            <w:tcW w:w="25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53FD0" w:rsidRPr="00FC1E47" w:rsidRDefault="00C53FD0" w:rsidP="00B5009C">
            <w:pPr>
              <w:snapToGrid w:val="0"/>
              <w:jc w:val="center"/>
              <w:rPr>
                <w:rFonts w:ascii="Times New Roman"/>
                <w:szCs w:val="20"/>
              </w:rPr>
            </w:pPr>
            <w:r>
              <w:rPr>
                <w:rFonts w:ascii="Times New Roman" w:hint="eastAsia"/>
                <w:szCs w:val="20"/>
              </w:rPr>
              <w:t>Lunch Break</w:t>
            </w:r>
          </w:p>
        </w:tc>
        <w:tc>
          <w:tcPr>
            <w:tcW w:w="62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FD0" w:rsidRPr="00FC1E47" w:rsidRDefault="00C53FD0" w:rsidP="00B5009C">
            <w:pPr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53FD0" w:rsidRPr="00FC1E47" w:rsidRDefault="00C53FD0" w:rsidP="00B5009C">
            <w:pPr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</w:tr>
      <w:tr w:rsidR="00C53FD0" w:rsidRPr="00FC1E47" w:rsidTr="00B5009C">
        <w:trPr>
          <w:trHeight w:val="476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FD0" w:rsidRPr="00FC1E47" w:rsidRDefault="00C53FD0" w:rsidP="00B5009C">
            <w:pPr>
              <w:adjustRightInd w:val="0"/>
              <w:snapToGrid w:val="0"/>
              <w:jc w:val="center"/>
              <w:rPr>
                <w:rFonts w:ascii="Times New Roman"/>
                <w:b/>
                <w:szCs w:val="20"/>
                <w:lang w:eastAsia="ja-JP"/>
              </w:rPr>
            </w:pPr>
            <w:r w:rsidRPr="00FC1E47">
              <w:rPr>
                <w:rFonts w:ascii="Times New Roman"/>
                <w:b/>
                <w:szCs w:val="20"/>
                <w:lang w:eastAsia="ja-JP"/>
              </w:rPr>
              <w:t>1330-1500</w:t>
            </w:r>
          </w:p>
        </w:tc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FD0" w:rsidRPr="00FC1E47" w:rsidRDefault="00C53FD0" w:rsidP="00B5009C">
            <w:pPr>
              <w:adjustRightInd w:val="0"/>
              <w:snapToGrid w:val="0"/>
              <w:rPr>
                <w:rFonts w:ascii="Times New Roman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C53FD0" w:rsidRPr="00FC1E47" w:rsidRDefault="00C53FD0" w:rsidP="00B5009C">
            <w:pPr>
              <w:snapToGrid w:val="0"/>
              <w:rPr>
                <w:rFonts w:ascii="Times New Roman" w:eastAsia="Malgun Gothic"/>
                <w:b/>
                <w:bCs/>
                <w:szCs w:val="20"/>
              </w:rPr>
            </w:pPr>
            <w:r>
              <w:rPr>
                <w:rFonts w:ascii="Times New Roman" w:eastAsia="Malgun Gothic"/>
                <w:b/>
                <w:bCs/>
                <w:szCs w:val="20"/>
              </w:rPr>
              <w:t xml:space="preserve">3. Data – </w:t>
            </w:r>
            <w:proofErr w:type="spellStart"/>
            <w:r>
              <w:rPr>
                <w:rFonts w:ascii="Times New Roman" w:eastAsia="Malgun Gothic"/>
                <w:b/>
                <w:bCs/>
                <w:szCs w:val="20"/>
              </w:rPr>
              <w:t>Recom</w:t>
            </w:r>
            <w:proofErr w:type="spellEnd"/>
            <w:r>
              <w:rPr>
                <w:rFonts w:ascii="Times New Roman" w:eastAsia="Malgun Gothic"/>
                <w:b/>
                <w:bCs/>
                <w:szCs w:val="20"/>
              </w:rPr>
              <w:t>. (</w:t>
            </w:r>
            <w:r>
              <w:rPr>
                <w:rFonts w:ascii="Times New Roman" w:eastAsia="Malgun Gothic" w:hint="eastAsia"/>
                <w:b/>
                <w:bCs/>
                <w:szCs w:val="20"/>
              </w:rPr>
              <w:t>3</w:t>
            </w:r>
            <w:r w:rsidRPr="00FC1E47">
              <w:rPr>
                <w:rFonts w:ascii="Times New Roman" w:eastAsia="Malgun Gothic"/>
                <w:b/>
                <w:bCs/>
                <w:szCs w:val="20"/>
              </w:rPr>
              <w:t>)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C53FD0" w:rsidRPr="00FC1E47" w:rsidRDefault="00C53FD0" w:rsidP="00B5009C">
            <w:pPr>
              <w:snapToGrid w:val="0"/>
              <w:rPr>
                <w:rFonts w:ascii="Times New Roman"/>
                <w:b/>
                <w:bCs/>
                <w:szCs w:val="20"/>
              </w:rPr>
            </w:pPr>
            <w:r>
              <w:rPr>
                <w:rFonts w:ascii="Times New Roman" w:eastAsia="Malgun Gothic"/>
                <w:b/>
                <w:bCs/>
                <w:szCs w:val="20"/>
              </w:rPr>
              <w:t>5. MI theme (</w:t>
            </w:r>
            <w:r>
              <w:rPr>
                <w:rFonts w:ascii="Times New Roman" w:eastAsia="Malgun Gothic" w:hint="eastAsia"/>
                <w:b/>
                <w:bCs/>
                <w:szCs w:val="20"/>
              </w:rPr>
              <w:t>4</w:t>
            </w:r>
            <w:r w:rsidRPr="00FC1E47">
              <w:rPr>
                <w:rFonts w:ascii="Times New Roman" w:eastAsia="Malgun Gothic"/>
                <w:b/>
                <w:bCs/>
                <w:szCs w:val="20"/>
              </w:rPr>
              <w:t>)</w:t>
            </w:r>
            <w:r>
              <w:rPr>
                <w:rFonts w:ascii="Times New Roman" w:eastAsia="Malgun Gothic"/>
                <w:b/>
                <w:bCs/>
                <w:szCs w:val="20"/>
              </w:rPr>
              <w:t xml:space="preserve"> - Recommendations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FD0" w:rsidRPr="00FC1E47" w:rsidRDefault="00C53FD0" w:rsidP="00B5009C">
            <w:pPr>
              <w:adjustRightInd w:val="0"/>
              <w:snapToGrid w:val="0"/>
              <w:rPr>
                <w:rFonts w:ascii="Times New Roman" w:eastAsia="Malgun Gothic"/>
                <w:b/>
                <w:bCs/>
                <w:szCs w:val="20"/>
              </w:rPr>
            </w:pPr>
            <w:r w:rsidRPr="00FC1E47">
              <w:rPr>
                <w:rFonts w:ascii="Times New Roman" w:eastAsia="Malgun Gothic"/>
                <w:b/>
                <w:bCs/>
                <w:szCs w:val="20"/>
              </w:rPr>
              <w:t>Agenda 7-12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FD0" w:rsidRPr="00FC1E47" w:rsidRDefault="00C53FD0" w:rsidP="00B5009C">
            <w:pPr>
              <w:adjustRightInd w:val="0"/>
              <w:snapToGrid w:val="0"/>
              <w:rPr>
                <w:rFonts w:ascii="Times New Roman" w:eastAsia="Malgun Gothic"/>
                <w:b/>
                <w:bCs/>
                <w:szCs w:val="20"/>
              </w:rPr>
            </w:pPr>
            <w:r w:rsidRPr="00FC1E47">
              <w:rPr>
                <w:rFonts w:ascii="Times New Roman" w:eastAsia="Malgun Gothic"/>
                <w:b/>
                <w:bCs/>
                <w:szCs w:val="20"/>
              </w:rPr>
              <w:t>Agenda 7-12</w:t>
            </w:r>
          </w:p>
        </w:tc>
        <w:tc>
          <w:tcPr>
            <w:tcW w:w="62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FD0" w:rsidRPr="00FC1E47" w:rsidRDefault="00C53FD0" w:rsidP="00B5009C">
            <w:pPr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53FD0" w:rsidRPr="00FC1E47" w:rsidRDefault="00C53FD0" w:rsidP="00B5009C">
            <w:pPr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</w:tr>
      <w:tr w:rsidR="00C53FD0" w:rsidRPr="00FC1E47" w:rsidTr="00B5009C"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53FD0" w:rsidRPr="00FC1E47" w:rsidRDefault="00C53FD0" w:rsidP="00B5009C">
            <w:pPr>
              <w:adjustRightInd w:val="0"/>
              <w:snapToGrid w:val="0"/>
              <w:jc w:val="center"/>
              <w:rPr>
                <w:rFonts w:ascii="Times New Roman"/>
                <w:b/>
                <w:szCs w:val="20"/>
                <w:lang w:eastAsia="ja-JP"/>
              </w:rPr>
            </w:pPr>
            <w:r w:rsidRPr="00FC1E47">
              <w:rPr>
                <w:rFonts w:ascii="Times New Roman"/>
                <w:b/>
                <w:szCs w:val="20"/>
                <w:lang w:eastAsia="ja-JP"/>
              </w:rPr>
              <w:t>1500-1530</w:t>
            </w:r>
          </w:p>
        </w:tc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FD0" w:rsidRPr="00FC1E47" w:rsidRDefault="00C53FD0" w:rsidP="00B5009C">
            <w:pPr>
              <w:adjustRightInd w:val="0"/>
              <w:snapToGrid w:val="0"/>
              <w:rPr>
                <w:rFonts w:ascii="Times New Roman"/>
                <w:szCs w:val="20"/>
              </w:rPr>
            </w:pPr>
          </w:p>
        </w:tc>
        <w:tc>
          <w:tcPr>
            <w:tcW w:w="25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53FD0" w:rsidRPr="00AB570B" w:rsidRDefault="00C53FD0" w:rsidP="00B5009C">
            <w:pPr>
              <w:snapToGrid w:val="0"/>
              <w:jc w:val="center"/>
              <w:rPr>
                <w:rFonts w:ascii="Times New Roman"/>
                <w:bCs/>
                <w:szCs w:val="20"/>
              </w:rPr>
            </w:pPr>
            <w:r w:rsidRPr="00AB570B">
              <w:rPr>
                <w:rFonts w:ascii="Times New Roman" w:hint="eastAsia"/>
                <w:bCs/>
                <w:szCs w:val="20"/>
              </w:rPr>
              <w:t>Afternoon Break</w:t>
            </w:r>
          </w:p>
        </w:tc>
        <w:tc>
          <w:tcPr>
            <w:tcW w:w="62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FD0" w:rsidRPr="00FC1E47" w:rsidRDefault="00C53FD0" w:rsidP="00B5009C">
            <w:pPr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53FD0" w:rsidRPr="00FC1E47" w:rsidRDefault="00C53FD0" w:rsidP="00B5009C">
            <w:pPr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</w:tr>
      <w:tr w:rsidR="00C53FD0" w:rsidRPr="00FC1E47" w:rsidTr="00B5009C"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FD0" w:rsidRPr="00FC1E47" w:rsidRDefault="00C53FD0" w:rsidP="00B5009C">
            <w:pPr>
              <w:adjustRightInd w:val="0"/>
              <w:snapToGrid w:val="0"/>
              <w:jc w:val="center"/>
              <w:rPr>
                <w:rFonts w:ascii="Times New Roman"/>
                <w:b/>
                <w:szCs w:val="20"/>
                <w:lang w:eastAsia="ja-JP"/>
              </w:rPr>
            </w:pPr>
            <w:r w:rsidRPr="00FC1E47">
              <w:rPr>
                <w:rFonts w:ascii="Times New Roman"/>
                <w:b/>
                <w:szCs w:val="20"/>
                <w:lang w:eastAsia="ja-JP"/>
              </w:rPr>
              <w:t>1530-1730</w:t>
            </w:r>
          </w:p>
        </w:tc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FD0" w:rsidRPr="00FC1E47" w:rsidRDefault="00C53FD0" w:rsidP="00B5009C">
            <w:pPr>
              <w:adjustRightInd w:val="0"/>
              <w:snapToGrid w:val="0"/>
              <w:rPr>
                <w:rFonts w:ascii="Times New Roman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C53FD0" w:rsidRPr="00C070AC" w:rsidRDefault="00C53FD0" w:rsidP="00B5009C">
            <w:pPr>
              <w:snapToGrid w:val="0"/>
              <w:rPr>
                <w:rFonts w:ascii="Times New Roman" w:eastAsia="Malgun Gothic"/>
                <w:b/>
                <w:bCs/>
                <w:szCs w:val="20"/>
              </w:rPr>
            </w:pPr>
            <w:r>
              <w:rPr>
                <w:rFonts w:ascii="Times New Roman"/>
                <w:b/>
                <w:bCs/>
                <w:szCs w:val="20"/>
              </w:rPr>
              <w:t>6. EB theme (4</w:t>
            </w:r>
            <w:r w:rsidRPr="00FC1E47">
              <w:rPr>
                <w:rFonts w:ascii="Times New Roman"/>
                <w:b/>
                <w:bCs/>
                <w:szCs w:val="20"/>
              </w:rPr>
              <w:t>)</w:t>
            </w:r>
            <w:r>
              <w:rPr>
                <w:rFonts w:ascii="Times New Roman"/>
                <w:b/>
                <w:bCs/>
                <w:szCs w:val="20"/>
              </w:rPr>
              <w:t xml:space="preserve"> 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C53FD0" w:rsidRPr="00C070AC" w:rsidRDefault="00C53FD0" w:rsidP="00B5009C">
            <w:pPr>
              <w:snapToGrid w:val="0"/>
              <w:rPr>
                <w:rFonts w:ascii="Times New Roman" w:eastAsia="Malgun Gothic"/>
                <w:b/>
                <w:bCs/>
                <w:szCs w:val="20"/>
              </w:rPr>
            </w:pPr>
            <w:r>
              <w:rPr>
                <w:rFonts w:ascii="Times New Roman"/>
                <w:b/>
                <w:bCs/>
                <w:szCs w:val="20"/>
              </w:rPr>
              <w:t>6. EB theme (</w:t>
            </w:r>
            <w:r>
              <w:rPr>
                <w:rFonts w:ascii="Times New Roman" w:hint="eastAsia"/>
                <w:b/>
                <w:bCs/>
                <w:szCs w:val="20"/>
              </w:rPr>
              <w:t>5</w:t>
            </w:r>
            <w:r w:rsidRPr="00FC1E47">
              <w:rPr>
                <w:rFonts w:ascii="Times New Roman"/>
                <w:b/>
                <w:bCs/>
                <w:szCs w:val="20"/>
              </w:rPr>
              <w:t>)</w:t>
            </w:r>
            <w:r>
              <w:rPr>
                <w:rFonts w:ascii="Times New Roman"/>
                <w:b/>
                <w:bCs/>
                <w:szCs w:val="20"/>
              </w:rPr>
              <w:t xml:space="preserve"> - Recommendations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C53FD0" w:rsidRPr="00FC1E47" w:rsidRDefault="00C53FD0" w:rsidP="00B5009C">
            <w:pPr>
              <w:snapToGrid w:val="0"/>
              <w:rPr>
                <w:rFonts w:ascii="Times New Roman"/>
                <w:b/>
                <w:bCs/>
                <w:szCs w:val="20"/>
              </w:rPr>
            </w:pPr>
            <w:r>
              <w:rPr>
                <w:rFonts w:ascii="Times New Roman" w:eastAsia="Malgun Gothic"/>
                <w:b/>
                <w:bCs/>
                <w:szCs w:val="20"/>
              </w:rPr>
              <w:t>5. MI theme (</w:t>
            </w:r>
            <w:r>
              <w:rPr>
                <w:rFonts w:ascii="Times New Roman" w:eastAsia="Malgun Gothic" w:hint="eastAsia"/>
                <w:b/>
                <w:bCs/>
                <w:szCs w:val="20"/>
              </w:rPr>
              <w:t>5</w:t>
            </w:r>
            <w:r w:rsidRPr="00FC1E47">
              <w:rPr>
                <w:rFonts w:ascii="Times New Roman" w:eastAsia="Malgun Gothic"/>
                <w:b/>
                <w:bCs/>
                <w:szCs w:val="20"/>
              </w:rPr>
              <w:t>)</w:t>
            </w:r>
            <w:r>
              <w:rPr>
                <w:rFonts w:ascii="Times New Roman" w:eastAsia="Malgun Gothic"/>
                <w:b/>
                <w:bCs/>
                <w:szCs w:val="20"/>
              </w:rPr>
              <w:t xml:space="preserve"> - Recommendations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FD0" w:rsidRPr="00FC1E47" w:rsidRDefault="00C53FD0" w:rsidP="00B5009C">
            <w:pPr>
              <w:adjustRightInd w:val="0"/>
              <w:snapToGrid w:val="0"/>
              <w:rPr>
                <w:rFonts w:ascii="Times New Roman"/>
                <w:b/>
                <w:szCs w:val="20"/>
              </w:rPr>
            </w:pPr>
            <w:r w:rsidRPr="00FC1E47">
              <w:rPr>
                <w:rFonts w:ascii="Times New Roman"/>
                <w:b/>
                <w:szCs w:val="20"/>
              </w:rPr>
              <w:t>13. Adoption</w:t>
            </w:r>
          </w:p>
          <w:p w:rsidR="00C53FD0" w:rsidRPr="00FC1E47" w:rsidRDefault="00C53FD0" w:rsidP="00B5009C">
            <w:pPr>
              <w:adjustRightInd w:val="0"/>
              <w:snapToGrid w:val="0"/>
              <w:rPr>
                <w:rFonts w:ascii="Times New Roman"/>
                <w:b/>
                <w:szCs w:val="20"/>
              </w:rPr>
            </w:pPr>
            <w:r w:rsidRPr="00FC1E47">
              <w:rPr>
                <w:rFonts w:ascii="Times New Roman"/>
                <w:b/>
                <w:szCs w:val="20"/>
              </w:rPr>
              <w:t xml:space="preserve">14. Close </w:t>
            </w:r>
          </w:p>
        </w:tc>
        <w:tc>
          <w:tcPr>
            <w:tcW w:w="62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FD0" w:rsidRPr="00FC1E47" w:rsidRDefault="00C53FD0" w:rsidP="00B5009C">
            <w:pPr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53FD0" w:rsidRPr="00FC1E47" w:rsidRDefault="00C53FD0" w:rsidP="00B5009C">
            <w:pPr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</w:tr>
      <w:tr w:rsidR="00C53FD0" w:rsidRPr="00FC1E47" w:rsidTr="00B5009C"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FD0" w:rsidRPr="00FC1E47" w:rsidRDefault="00C53FD0" w:rsidP="00B5009C">
            <w:pPr>
              <w:adjustRightInd w:val="0"/>
              <w:snapToGrid w:val="0"/>
              <w:jc w:val="center"/>
              <w:rPr>
                <w:rFonts w:ascii="Times New Roman"/>
                <w:b/>
                <w:szCs w:val="20"/>
                <w:lang w:eastAsia="ja-JP"/>
              </w:rPr>
            </w:pPr>
            <w:r w:rsidRPr="00FC1E47">
              <w:rPr>
                <w:rFonts w:ascii="Times New Roman"/>
                <w:b/>
                <w:szCs w:val="20"/>
                <w:lang w:eastAsia="ja-JP"/>
              </w:rPr>
              <w:t>1730-1830</w:t>
            </w:r>
          </w:p>
        </w:tc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FD0" w:rsidRPr="00FC1E47" w:rsidRDefault="00C53FD0" w:rsidP="00B5009C">
            <w:pPr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FD0" w:rsidRPr="00FC1E47" w:rsidRDefault="00C53FD0" w:rsidP="00B5009C">
            <w:pPr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FD0" w:rsidRPr="00FC1E47" w:rsidRDefault="00C53FD0" w:rsidP="00B5009C">
            <w:pPr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FD0" w:rsidRPr="00FC1E47" w:rsidRDefault="00C53FD0" w:rsidP="00B5009C">
            <w:pPr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FD0" w:rsidRPr="00FC1E47" w:rsidRDefault="00C53FD0" w:rsidP="00B5009C">
            <w:pPr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FD0" w:rsidRPr="00FC1E47" w:rsidRDefault="00C53FD0" w:rsidP="00B5009C">
            <w:pPr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53FD0" w:rsidRPr="00FC1E47" w:rsidRDefault="00C53FD0" w:rsidP="00B5009C">
            <w:pPr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</w:tr>
      <w:tr w:rsidR="00C53FD0" w:rsidRPr="00FC1E47" w:rsidTr="00B5009C">
        <w:trPr>
          <w:trHeight w:val="80"/>
        </w:trPr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FD0" w:rsidRPr="00FC1E47" w:rsidRDefault="00C53FD0" w:rsidP="00B5009C">
            <w:pPr>
              <w:adjustRightInd w:val="0"/>
              <w:snapToGrid w:val="0"/>
              <w:jc w:val="center"/>
              <w:rPr>
                <w:rFonts w:ascii="Times New Roman"/>
                <w:b/>
                <w:szCs w:val="20"/>
                <w:lang w:eastAsia="ja-JP"/>
              </w:rPr>
            </w:pPr>
            <w:r w:rsidRPr="00FC1E47">
              <w:rPr>
                <w:rFonts w:ascii="Times New Roman"/>
                <w:b/>
                <w:szCs w:val="20"/>
                <w:lang w:eastAsia="ja-JP"/>
              </w:rPr>
              <w:t>1900-2100</w:t>
            </w:r>
          </w:p>
        </w:tc>
        <w:tc>
          <w:tcPr>
            <w:tcW w:w="625" w:type="pct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FD0" w:rsidRPr="00FC1E47" w:rsidRDefault="00C53FD0" w:rsidP="00B5009C">
            <w:pPr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FD0" w:rsidRPr="00FC1E47" w:rsidRDefault="00C53FD0" w:rsidP="00B5009C">
            <w:pPr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</w:tcPr>
          <w:p w:rsidR="00C53FD0" w:rsidRPr="00FC1E47" w:rsidRDefault="00C53FD0" w:rsidP="00B5009C">
            <w:pPr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FD0" w:rsidRPr="00FC1E47" w:rsidRDefault="00C53FD0" w:rsidP="00B5009C">
            <w:pPr>
              <w:adjustRightInd w:val="0"/>
              <w:snapToGrid w:val="0"/>
              <w:rPr>
                <w:rFonts w:ascii="Times New Roman" w:eastAsia="Malgun Gothic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FD0" w:rsidRPr="00FC1E47" w:rsidRDefault="00C53FD0" w:rsidP="00B5009C">
            <w:pPr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FD0" w:rsidRPr="00FC1E47" w:rsidRDefault="00C53FD0" w:rsidP="00B5009C">
            <w:pPr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FD0" w:rsidRPr="00FC1E47" w:rsidRDefault="00C53FD0" w:rsidP="00B5009C">
            <w:pPr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</w:tr>
    </w:tbl>
    <w:p w:rsidR="0052521F" w:rsidRPr="00A45F80" w:rsidRDefault="0052521F" w:rsidP="00C53FD0">
      <w:pPr>
        <w:widowControl/>
        <w:wordWrap/>
        <w:autoSpaceDE/>
        <w:autoSpaceDN/>
        <w:jc w:val="left"/>
        <w:rPr>
          <w:rFonts w:ascii="Times New Roman"/>
          <w:szCs w:val="20"/>
        </w:rPr>
      </w:pPr>
    </w:p>
    <w:sectPr w:rsidR="0052521F" w:rsidRPr="00A45F80" w:rsidSect="004672D0">
      <w:pgSz w:w="15840" w:h="12240" w:orient="landscape"/>
      <w:pgMar w:top="576" w:right="720" w:bottom="576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1BE" w:rsidRDefault="007B41BE">
      <w:r>
        <w:separator/>
      </w:r>
    </w:p>
  </w:endnote>
  <w:endnote w:type="continuationSeparator" w:id="0">
    <w:p w:rsidR="007B41BE" w:rsidRDefault="007B4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1BE" w:rsidRDefault="007B41BE">
      <w:r>
        <w:separator/>
      </w:r>
    </w:p>
  </w:footnote>
  <w:footnote w:type="continuationSeparator" w:id="0">
    <w:p w:rsidR="007B41BE" w:rsidRDefault="007B41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61B66"/>
    <w:multiLevelType w:val="hybridMultilevel"/>
    <w:tmpl w:val="446E8FEC"/>
    <w:lvl w:ilvl="0" w:tplc="2A0A3C9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D61FAA"/>
    <w:multiLevelType w:val="hybridMultilevel"/>
    <w:tmpl w:val="C32AC028"/>
    <w:lvl w:ilvl="0" w:tplc="F8F6AB7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BB5C3F"/>
    <w:multiLevelType w:val="hybridMultilevel"/>
    <w:tmpl w:val="B3E61FCA"/>
    <w:lvl w:ilvl="0" w:tplc="EABA6D62">
      <w:start w:val="1"/>
      <w:numFmt w:val="decimal"/>
      <w:lvlText w:val="AGENDA ITEM %1"/>
      <w:lvlJc w:val="left"/>
      <w:pPr>
        <w:tabs>
          <w:tab w:val="num" w:pos="360"/>
        </w:tabs>
        <w:ind w:left="2088" w:hanging="20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2C7AFF"/>
    <w:multiLevelType w:val="hybridMultilevel"/>
    <w:tmpl w:val="98E4E80C"/>
    <w:lvl w:ilvl="0" w:tplc="4F248A48">
      <w:start w:val="1"/>
      <w:numFmt w:val="bullet"/>
      <w:lvlText w:val="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59223B"/>
    <w:multiLevelType w:val="hybridMultilevel"/>
    <w:tmpl w:val="BF34C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795229"/>
    <w:multiLevelType w:val="hybridMultilevel"/>
    <w:tmpl w:val="6A20DFAE"/>
    <w:lvl w:ilvl="0" w:tplc="9FDEB690">
      <w:start w:val="9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A43EB3"/>
    <w:multiLevelType w:val="hybridMultilevel"/>
    <w:tmpl w:val="6A444A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75405F"/>
    <w:multiLevelType w:val="hybridMultilevel"/>
    <w:tmpl w:val="95BE18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247410"/>
    <w:multiLevelType w:val="multilevel"/>
    <w:tmpl w:val="7F1843B0"/>
    <w:lvl w:ilvl="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936"/>
        </w:tabs>
        <w:ind w:left="936" w:hanging="216"/>
      </w:pPr>
      <w:rPr>
        <w:rFonts w:ascii="Symbol" w:hAnsi="Symbol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23EA138C"/>
    <w:multiLevelType w:val="hybridMultilevel"/>
    <w:tmpl w:val="18CCA76C"/>
    <w:lvl w:ilvl="0" w:tplc="F4866CD6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color w:val="0000FF"/>
        <w:sz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A3B5D56"/>
    <w:multiLevelType w:val="hybridMultilevel"/>
    <w:tmpl w:val="C51C474E"/>
    <w:lvl w:ilvl="0" w:tplc="50DA2A18">
      <w:start w:val="1"/>
      <w:numFmt w:val="lowerRoman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D466BB"/>
    <w:multiLevelType w:val="hybridMultilevel"/>
    <w:tmpl w:val="B8DA205E"/>
    <w:lvl w:ilvl="0" w:tplc="BD329E06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050AAD"/>
    <w:multiLevelType w:val="hybridMultilevel"/>
    <w:tmpl w:val="849CB2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7A5844"/>
    <w:multiLevelType w:val="multilevel"/>
    <w:tmpl w:val="9FB455E6"/>
    <w:lvl w:ilvl="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04"/>
        </w:tabs>
        <w:ind w:left="504" w:hanging="144"/>
      </w:pPr>
      <w:rPr>
        <w:rFonts w:ascii="Symbol" w:hAnsi="Symbol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353A2F7D"/>
    <w:multiLevelType w:val="multilevel"/>
    <w:tmpl w:val="B8DA205E"/>
    <w:lvl w:ilvl="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7364788"/>
    <w:multiLevelType w:val="hybridMultilevel"/>
    <w:tmpl w:val="F368A010"/>
    <w:lvl w:ilvl="0" w:tplc="6AC6C0D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855593E"/>
    <w:multiLevelType w:val="hybridMultilevel"/>
    <w:tmpl w:val="2BEEA89E"/>
    <w:lvl w:ilvl="0" w:tplc="7A6285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1E23DB4"/>
    <w:multiLevelType w:val="hybridMultilevel"/>
    <w:tmpl w:val="4A6A3724"/>
    <w:lvl w:ilvl="0" w:tplc="04090001">
      <w:start w:val="1"/>
      <w:numFmt w:val="bullet"/>
      <w:lvlText w:val=""/>
      <w:lvlJc w:val="left"/>
      <w:pPr>
        <w:ind w:left="1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8">
    <w:nsid w:val="539C619A"/>
    <w:multiLevelType w:val="hybridMultilevel"/>
    <w:tmpl w:val="551A4124"/>
    <w:lvl w:ilvl="0" w:tplc="C716100E">
      <w:start w:val="5"/>
      <w:numFmt w:val="decimal"/>
      <w:lvlText w:val="AGENDA ITEM %1"/>
      <w:lvlJc w:val="left"/>
      <w:pPr>
        <w:tabs>
          <w:tab w:val="num" w:pos="720"/>
        </w:tabs>
        <w:ind w:left="2160" w:hanging="21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4D13070"/>
    <w:multiLevelType w:val="hybridMultilevel"/>
    <w:tmpl w:val="7C263CA2"/>
    <w:lvl w:ilvl="0" w:tplc="89643082">
      <w:start w:val="4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20">
    <w:nsid w:val="58626D86"/>
    <w:multiLevelType w:val="hybridMultilevel"/>
    <w:tmpl w:val="5294838E"/>
    <w:lvl w:ilvl="0" w:tplc="BD329E06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 w:tplc="4F248A48">
      <w:start w:val="1"/>
      <w:numFmt w:val="bullet"/>
      <w:lvlText w:val=""/>
      <w:lvlJc w:val="left"/>
      <w:pPr>
        <w:tabs>
          <w:tab w:val="num" w:pos="558"/>
        </w:tabs>
        <w:ind w:left="558" w:hanging="288"/>
      </w:pPr>
      <w:rPr>
        <w:rFonts w:ascii="Symbol" w:hAnsi="Symbol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5E6757A2"/>
    <w:multiLevelType w:val="multilevel"/>
    <w:tmpl w:val="D33C270C"/>
    <w:lvl w:ilvl="0">
      <w:start w:val="1"/>
      <w:numFmt w:val="decimal"/>
      <w:lvlText w:val="%1."/>
      <w:lvlJc w:val="left"/>
      <w:pPr>
        <w:tabs>
          <w:tab w:val="num" w:pos="216"/>
        </w:tabs>
        <w:ind w:left="216" w:hanging="21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68641A31"/>
    <w:multiLevelType w:val="multilevel"/>
    <w:tmpl w:val="2BEEA8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C9F289C"/>
    <w:multiLevelType w:val="hybridMultilevel"/>
    <w:tmpl w:val="A33A667E"/>
    <w:lvl w:ilvl="0" w:tplc="9FDEB690">
      <w:start w:val="9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CEC3455"/>
    <w:multiLevelType w:val="multilevel"/>
    <w:tmpl w:val="D85268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19"/>
  </w:num>
  <w:num w:numId="3">
    <w:abstractNumId w:val="18"/>
  </w:num>
  <w:num w:numId="4">
    <w:abstractNumId w:val="20"/>
  </w:num>
  <w:num w:numId="5">
    <w:abstractNumId w:val="24"/>
  </w:num>
  <w:num w:numId="6">
    <w:abstractNumId w:val="21"/>
  </w:num>
  <w:num w:numId="7">
    <w:abstractNumId w:val="11"/>
  </w:num>
  <w:num w:numId="8">
    <w:abstractNumId w:val="14"/>
  </w:num>
  <w:num w:numId="9">
    <w:abstractNumId w:val="23"/>
  </w:num>
  <w:num w:numId="10">
    <w:abstractNumId w:val="5"/>
  </w:num>
  <w:num w:numId="11">
    <w:abstractNumId w:val="8"/>
  </w:num>
  <w:num w:numId="12">
    <w:abstractNumId w:val="13"/>
  </w:num>
  <w:num w:numId="13">
    <w:abstractNumId w:val="3"/>
  </w:num>
  <w:num w:numId="14">
    <w:abstractNumId w:val="16"/>
  </w:num>
  <w:num w:numId="15">
    <w:abstractNumId w:val="22"/>
  </w:num>
  <w:num w:numId="16">
    <w:abstractNumId w:val="1"/>
  </w:num>
  <w:num w:numId="17">
    <w:abstractNumId w:val="15"/>
  </w:num>
  <w:num w:numId="18">
    <w:abstractNumId w:val="0"/>
  </w:num>
  <w:num w:numId="19">
    <w:abstractNumId w:val="9"/>
  </w:num>
  <w:num w:numId="20">
    <w:abstractNumId w:val="7"/>
  </w:num>
  <w:num w:numId="21">
    <w:abstractNumId w:val="4"/>
  </w:num>
  <w:num w:numId="22">
    <w:abstractNumId w:val="17"/>
  </w:num>
  <w:num w:numId="23">
    <w:abstractNumId w:val="12"/>
  </w:num>
  <w:num w:numId="24">
    <w:abstractNumId w:val="6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00"/>
  <w:drawingGridHorizontalSpacing w:val="1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97C"/>
    <w:rsid w:val="00001DD9"/>
    <w:rsid w:val="00020267"/>
    <w:rsid w:val="00023428"/>
    <w:rsid w:val="0002571B"/>
    <w:rsid w:val="00033AD4"/>
    <w:rsid w:val="000355FA"/>
    <w:rsid w:val="0005431E"/>
    <w:rsid w:val="00093546"/>
    <w:rsid w:val="000B6E23"/>
    <w:rsid w:val="000C25DB"/>
    <w:rsid w:val="000C45D0"/>
    <w:rsid w:val="000C714E"/>
    <w:rsid w:val="000D11EB"/>
    <w:rsid w:val="00103EBC"/>
    <w:rsid w:val="0012295C"/>
    <w:rsid w:val="00132B5B"/>
    <w:rsid w:val="00144625"/>
    <w:rsid w:val="00163903"/>
    <w:rsid w:val="00166422"/>
    <w:rsid w:val="0017262F"/>
    <w:rsid w:val="001863C7"/>
    <w:rsid w:val="00193417"/>
    <w:rsid w:val="001A283A"/>
    <w:rsid w:val="001C108B"/>
    <w:rsid w:val="001C7DDC"/>
    <w:rsid w:val="001F037A"/>
    <w:rsid w:val="001F5E3F"/>
    <w:rsid w:val="001F6C15"/>
    <w:rsid w:val="001F6DB9"/>
    <w:rsid w:val="00203E8B"/>
    <w:rsid w:val="00217E19"/>
    <w:rsid w:val="00230FF4"/>
    <w:rsid w:val="00240AA2"/>
    <w:rsid w:val="00251940"/>
    <w:rsid w:val="00260E62"/>
    <w:rsid w:val="0027335B"/>
    <w:rsid w:val="00293C40"/>
    <w:rsid w:val="002A1F77"/>
    <w:rsid w:val="002A4B4B"/>
    <w:rsid w:val="002C2E7E"/>
    <w:rsid w:val="002E6A90"/>
    <w:rsid w:val="002F2B1E"/>
    <w:rsid w:val="00306B79"/>
    <w:rsid w:val="00316B71"/>
    <w:rsid w:val="0034194D"/>
    <w:rsid w:val="00346512"/>
    <w:rsid w:val="003761D2"/>
    <w:rsid w:val="00380556"/>
    <w:rsid w:val="0039367E"/>
    <w:rsid w:val="003A781A"/>
    <w:rsid w:val="003A7A3C"/>
    <w:rsid w:val="003B622A"/>
    <w:rsid w:val="003D0C7E"/>
    <w:rsid w:val="003D0CD2"/>
    <w:rsid w:val="003E2048"/>
    <w:rsid w:val="003F18AF"/>
    <w:rsid w:val="00406C49"/>
    <w:rsid w:val="0042100A"/>
    <w:rsid w:val="0042795B"/>
    <w:rsid w:val="004369FC"/>
    <w:rsid w:val="00472676"/>
    <w:rsid w:val="00477D48"/>
    <w:rsid w:val="00486C79"/>
    <w:rsid w:val="004A38C8"/>
    <w:rsid w:val="004C0B23"/>
    <w:rsid w:val="004C2BA9"/>
    <w:rsid w:val="004D30A9"/>
    <w:rsid w:val="004E0BD2"/>
    <w:rsid w:val="00522182"/>
    <w:rsid w:val="00523E3B"/>
    <w:rsid w:val="0052521F"/>
    <w:rsid w:val="005475A6"/>
    <w:rsid w:val="00551A38"/>
    <w:rsid w:val="005541C2"/>
    <w:rsid w:val="005548DD"/>
    <w:rsid w:val="0055613F"/>
    <w:rsid w:val="00583A5E"/>
    <w:rsid w:val="005A77C4"/>
    <w:rsid w:val="006039B5"/>
    <w:rsid w:val="00604F15"/>
    <w:rsid w:val="006129B0"/>
    <w:rsid w:val="00626038"/>
    <w:rsid w:val="0062617B"/>
    <w:rsid w:val="00664EA8"/>
    <w:rsid w:val="00684B03"/>
    <w:rsid w:val="0068698E"/>
    <w:rsid w:val="006D4E61"/>
    <w:rsid w:val="006E069C"/>
    <w:rsid w:val="006E694A"/>
    <w:rsid w:val="006F1B14"/>
    <w:rsid w:val="00705165"/>
    <w:rsid w:val="0073229E"/>
    <w:rsid w:val="00755AE0"/>
    <w:rsid w:val="007753BB"/>
    <w:rsid w:val="0078698F"/>
    <w:rsid w:val="00793712"/>
    <w:rsid w:val="00794520"/>
    <w:rsid w:val="007A697C"/>
    <w:rsid w:val="007B41BE"/>
    <w:rsid w:val="007C1533"/>
    <w:rsid w:val="007D6609"/>
    <w:rsid w:val="007E009C"/>
    <w:rsid w:val="007F12B3"/>
    <w:rsid w:val="00806693"/>
    <w:rsid w:val="0082635A"/>
    <w:rsid w:val="00874DFB"/>
    <w:rsid w:val="00882AA7"/>
    <w:rsid w:val="00886E18"/>
    <w:rsid w:val="00890EBD"/>
    <w:rsid w:val="008B3478"/>
    <w:rsid w:val="008C7C91"/>
    <w:rsid w:val="008D110D"/>
    <w:rsid w:val="008F2263"/>
    <w:rsid w:val="008F476A"/>
    <w:rsid w:val="0090455C"/>
    <w:rsid w:val="009140C7"/>
    <w:rsid w:val="009168B9"/>
    <w:rsid w:val="009375DB"/>
    <w:rsid w:val="009502EF"/>
    <w:rsid w:val="00952304"/>
    <w:rsid w:val="009651B0"/>
    <w:rsid w:val="00971FD8"/>
    <w:rsid w:val="009803B8"/>
    <w:rsid w:val="00982917"/>
    <w:rsid w:val="009C08C8"/>
    <w:rsid w:val="009C7882"/>
    <w:rsid w:val="009F00B7"/>
    <w:rsid w:val="009F6693"/>
    <w:rsid w:val="00A01071"/>
    <w:rsid w:val="00A172B0"/>
    <w:rsid w:val="00A45F80"/>
    <w:rsid w:val="00A67885"/>
    <w:rsid w:val="00A716C4"/>
    <w:rsid w:val="00A85B49"/>
    <w:rsid w:val="00A878FE"/>
    <w:rsid w:val="00A92B20"/>
    <w:rsid w:val="00A97F20"/>
    <w:rsid w:val="00AA12B7"/>
    <w:rsid w:val="00AB0D4C"/>
    <w:rsid w:val="00AB2073"/>
    <w:rsid w:val="00AD5D5B"/>
    <w:rsid w:val="00AE1E9F"/>
    <w:rsid w:val="00AE2A27"/>
    <w:rsid w:val="00AE5ECD"/>
    <w:rsid w:val="00AE67DC"/>
    <w:rsid w:val="00AF2D73"/>
    <w:rsid w:val="00B04716"/>
    <w:rsid w:val="00B271E5"/>
    <w:rsid w:val="00B40326"/>
    <w:rsid w:val="00B42EED"/>
    <w:rsid w:val="00B877CD"/>
    <w:rsid w:val="00B94E08"/>
    <w:rsid w:val="00BB5F4A"/>
    <w:rsid w:val="00BE2327"/>
    <w:rsid w:val="00BE2608"/>
    <w:rsid w:val="00BE5802"/>
    <w:rsid w:val="00C3029F"/>
    <w:rsid w:val="00C35661"/>
    <w:rsid w:val="00C44328"/>
    <w:rsid w:val="00C46208"/>
    <w:rsid w:val="00C4788E"/>
    <w:rsid w:val="00C53FD0"/>
    <w:rsid w:val="00C65D8E"/>
    <w:rsid w:val="00C71020"/>
    <w:rsid w:val="00C744BD"/>
    <w:rsid w:val="00C76C8C"/>
    <w:rsid w:val="00C76CDD"/>
    <w:rsid w:val="00CB05C2"/>
    <w:rsid w:val="00CF2325"/>
    <w:rsid w:val="00D00AD9"/>
    <w:rsid w:val="00D05FFB"/>
    <w:rsid w:val="00D10E7E"/>
    <w:rsid w:val="00D1142B"/>
    <w:rsid w:val="00D15971"/>
    <w:rsid w:val="00D16B61"/>
    <w:rsid w:val="00D215BF"/>
    <w:rsid w:val="00D337D3"/>
    <w:rsid w:val="00D432D8"/>
    <w:rsid w:val="00D47527"/>
    <w:rsid w:val="00D5272C"/>
    <w:rsid w:val="00D6238E"/>
    <w:rsid w:val="00D64F2A"/>
    <w:rsid w:val="00D801BD"/>
    <w:rsid w:val="00D936BC"/>
    <w:rsid w:val="00D9390E"/>
    <w:rsid w:val="00DA3061"/>
    <w:rsid w:val="00DB7954"/>
    <w:rsid w:val="00DC0B78"/>
    <w:rsid w:val="00DC55E0"/>
    <w:rsid w:val="00E01F65"/>
    <w:rsid w:val="00E0286A"/>
    <w:rsid w:val="00E06D93"/>
    <w:rsid w:val="00E10F07"/>
    <w:rsid w:val="00E2252E"/>
    <w:rsid w:val="00E42915"/>
    <w:rsid w:val="00E600A1"/>
    <w:rsid w:val="00E66E54"/>
    <w:rsid w:val="00E74BEA"/>
    <w:rsid w:val="00E8792B"/>
    <w:rsid w:val="00E92CAB"/>
    <w:rsid w:val="00EC3445"/>
    <w:rsid w:val="00EC6933"/>
    <w:rsid w:val="00ED5594"/>
    <w:rsid w:val="00EE4ADE"/>
    <w:rsid w:val="00EF25D5"/>
    <w:rsid w:val="00F04DC2"/>
    <w:rsid w:val="00F14B94"/>
    <w:rsid w:val="00F249B3"/>
    <w:rsid w:val="00F31F44"/>
    <w:rsid w:val="00F345B7"/>
    <w:rsid w:val="00F631AF"/>
    <w:rsid w:val="00F709EE"/>
    <w:rsid w:val="00F71BE3"/>
    <w:rsid w:val="00F73966"/>
    <w:rsid w:val="00F940DE"/>
    <w:rsid w:val="00FA1703"/>
    <w:rsid w:val="00FC090C"/>
    <w:rsid w:val="00FC5F7D"/>
    <w:rsid w:val="00FF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85B49"/>
    <w:pPr>
      <w:widowControl w:val="0"/>
      <w:wordWrap w:val="0"/>
      <w:autoSpaceDE w:val="0"/>
      <w:autoSpaceDN w:val="0"/>
      <w:jc w:val="both"/>
    </w:pPr>
    <w:rPr>
      <w:rFonts w:ascii="Batang"/>
      <w:kern w:val="2"/>
      <w:szCs w:val="24"/>
      <w:lang w:eastAsia="ko-KR"/>
    </w:rPr>
  </w:style>
  <w:style w:type="paragraph" w:styleId="Heading1">
    <w:name w:val="heading 1"/>
    <w:basedOn w:val="Normal"/>
    <w:next w:val="Normal"/>
    <w:qFormat/>
    <w:rsid w:val="00A85B49"/>
    <w:pPr>
      <w:keepNext/>
      <w:jc w:val="center"/>
      <w:outlineLvl w:val="0"/>
    </w:pPr>
    <w:rPr>
      <w:rFonts w:ascii="Times New Roman"/>
      <w:b/>
      <w:bCs/>
      <w:sz w:val="22"/>
    </w:rPr>
  </w:style>
  <w:style w:type="paragraph" w:styleId="Heading4">
    <w:name w:val="heading 4"/>
    <w:basedOn w:val="Normal"/>
    <w:next w:val="Normal"/>
    <w:qFormat/>
    <w:rsid w:val="00A85B49"/>
    <w:pPr>
      <w:keepNext/>
      <w:widowControl/>
      <w:wordWrap/>
      <w:autoSpaceDE/>
      <w:autoSpaceDN/>
      <w:spacing w:after="120" w:line="240" w:lineRule="exact"/>
      <w:jc w:val="center"/>
      <w:outlineLvl w:val="3"/>
    </w:pPr>
    <w:rPr>
      <w:rFonts w:ascii="Times New Roman" w:eastAsia="Times New Roman"/>
      <w:b/>
      <w:kern w:val="0"/>
      <w:sz w:val="22"/>
      <w:szCs w:val="22"/>
      <w:lang w:val="en-NZ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85B49"/>
    <w:pPr>
      <w:widowControl/>
      <w:wordWrap/>
      <w:autoSpaceDE/>
      <w:autoSpaceDN/>
      <w:jc w:val="center"/>
    </w:pPr>
    <w:rPr>
      <w:rFonts w:ascii="Times New Roman" w:eastAsia="Times New Roman"/>
      <w:kern w:val="0"/>
      <w:sz w:val="24"/>
      <w:lang w:val="en-GB" w:eastAsia="en-US"/>
    </w:rPr>
  </w:style>
  <w:style w:type="paragraph" w:customStyle="1" w:styleId="Default">
    <w:name w:val="Default"/>
    <w:rsid w:val="00AA12B7"/>
    <w:pPr>
      <w:autoSpaceDE w:val="0"/>
      <w:autoSpaceDN w:val="0"/>
      <w:adjustRightInd w:val="0"/>
    </w:pPr>
    <w:rPr>
      <w:rFonts w:ascii="Arial Unicode MS" w:eastAsia="Arial Unicode MS" w:cs="Arial Unicode MS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semiHidden/>
    <w:rsid w:val="00AA12B7"/>
    <w:rPr>
      <w:szCs w:val="20"/>
    </w:rPr>
  </w:style>
  <w:style w:type="character" w:styleId="FootnoteReference">
    <w:name w:val="footnote reference"/>
    <w:basedOn w:val="DefaultParagraphFont"/>
    <w:semiHidden/>
    <w:rsid w:val="00AA12B7"/>
    <w:rPr>
      <w:vertAlign w:val="superscript"/>
    </w:rPr>
  </w:style>
  <w:style w:type="paragraph" w:styleId="BalloonText">
    <w:name w:val="Balloon Text"/>
    <w:basedOn w:val="Normal"/>
    <w:semiHidden/>
    <w:rsid w:val="005548D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9C08C8"/>
    <w:rPr>
      <w:sz w:val="16"/>
      <w:szCs w:val="16"/>
    </w:rPr>
  </w:style>
  <w:style w:type="paragraph" w:styleId="CommentText">
    <w:name w:val="annotation text"/>
    <w:basedOn w:val="Normal"/>
    <w:semiHidden/>
    <w:rsid w:val="009C08C8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9C08C8"/>
    <w:rPr>
      <w:b/>
      <w:bCs/>
    </w:rPr>
  </w:style>
  <w:style w:type="paragraph" w:styleId="ListParagraph">
    <w:name w:val="List Paragraph"/>
    <w:basedOn w:val="Normal"/>
    <w:uiPriority w:val="34"/>
    <w:qFormat/>
    <w:rsid w:val="00293C40"/>
    <w:pPr>
      <w:ind w:left="720"/>
      <w:contextualSpacing/>
    </w:pPr>
  </w:style>
  <w:style w:type="table" w:styleId="TableGrid">
    <w:name w:val="Table Grid"/>
    <w:basedOn w:val="TableNormal"/>
    <w:rsid w:val="007945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85B49"/>
    <w:pPr>
      <w:widowControl w:val="0"/>
      <w:wordWrap w:val="0"/>
      <w:autoSpaceDE w:val="0"/>
      <w:autoSpaceDN w:val="0"/>
      <w:jc w:val="both"/>
    </w:pPr>
    <w:rPr>
      <w:rFonts w:ascii="Batang"/>
      <w:kern w:val="2"/>
      <w:szCs w:val="24"/>
      <w:lang w:eastAsia="ko-KR"/>
    </w:rPr>
  </w:style>
  <w:style w:type="paragraph" w:styleId="Heading1">
    <w:name w:val="heading 1"/>
    <w:basedOn w:val="Normal"/>
    <w:next w:val="Normal"/>
    <w:qFormat/>
    <w:rsid w:val="00A85B49"/>
    <w:pPr>
      <w:keepNext/>
      <w:jc w:val="center"/>
      <w:outlineLvl w:val="0"/>
    </w:pPr>
    <w:rPr>
      <w:rFonts w:ascii="Times New Roman"/>
      <w:b/>
      <w:bCs/>
      <w:sz w:val="22"/>
    </w:rPr>
  </w:style>
  <w:style w:type="paragraph" w:styleId="Heading4">
    <w:name w:val="heading 4"/>
    <w:basedOn w:val="Normal"/>
    <w:next w:val="Normal"/>
    <w:qFormat/>
    <w:rsid w:val="00A85B49"/>
    <w:pPr>
      <w:keepNext/>
      <w:widowControl/>
      <w:wordWrap/>
      <w:autoSpaceDE/>
      <w:autoSpaceDN/>
      <w:spacing w:after="120" w:line="240" w:lineRule="exact"/>
      <w:jc w:val="center"/>
      <w:outlineLvl w:val="3"/>
    </w:pPr>
    <w:rPr>
      <w:rFonts w:ascii="Times New Roman" w:eastAsia="Times New Roman"/>
      <w:b/>
      <w:kern w:val="0"/>
      <w:sz w:val="22"/>
      <w:szCs w:val="22"/>
      <w:lang w:val="en-NZ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85B49"/>
    <w:pPr>
      <w:widowControl/>
      <w:wordWrap/>
      <w:autoSpaceDE/>
      <w:autoSpaceDN/>
      <w:jc w:val="center"/>
    </w:pPr>
    <w:rPr>
      <w:rFonts w:ascii="Times New Roman" w:eastAsia="Times New Roman"/>
      <w:kern w:val="0"/>
      <w:sz w:val="24"/>
      <w:lang w:val="en-GB" w:eastAsia="en-US"/>
    </w:rPr>
  </w:style>
  <w:style w:type="paragraph" w:customStyle="1" w:styleId="Default">
    <w:name w:val="Default"/>
    <w:rsid w:val="00AA12B7"/>
    <w:pPr>
      <w:autoSpaceDE w:val="0"/>
      <w:autoSpaceDN w:val="0"/>
      <w:adjustRightInd w:val="0"/>
    </w:pPr>
    <w:rPr>
      <w:rFonts w:ascii="Arial Unicode MS" w:eastAsia="Arial Unicode MS" w:cs="Arial Unicode MS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semiHidden/>
    <w:rsid w:val="00AA12B7"/>
    <w:rPr>
      <w:szCs w:val="20"/>
    </w:rPr>
  </w:style>
  <w:style w:type="character" w:styleId="FootnoteReference">
    <w:name w:val="footnote reference"/>
    <w:basedOn w:val="DefaultParagraphFont"/>
    <w:semiHidden/>
    <w:rsid w:val="00AA12B7"/>
    <w:rPr>
      <w:vertAlign w:val="superscript"/>
    </w:rPr>
  </w:style>
  <w:style w:type="paragraph" w:styleId="BalloonText">
    <w:name w:val="Balloon Text"/>
    <w:basedOn w:val="Normal"/>
    <w:semiHidden/>
    <w:rsid w:val="005548D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9C08C8"/>
    <w:rPr>
      <w:sz w:val="16"/>
      <w:szCs w:val="16"/>
    </w:rPr>
  </w:style>
  <w:style w:type="paragraph" w:styleId="CommentText">
    <w:name w:val="annotation text"/>
    <w:basedOn w:val="Normal"/>
    <w:semiHidden/>
    <w:rsid w:val="009C08C8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9C08C8"/>
    <w:rPr>
      <w:b/>
      <w:bCs/>
    </w:rPr>
  </w:style>
  <w:style w:type="paragraph" w:styleId="ListParagraph">
    <w:name w:val="List Paragraph"/>
    <w:basedOn w:val="Normal"/>
    <w:uiPriority w:val="34"/>
    <w:qFormat/>
    <w:rsid w:val="00293C40"/>
    <w:pPr>
      <w:ind w:left="720"/>
      <w:contextualSpacing/>
    </w:pPr>
  </w:style>
  <w:style w:type="table" w:styleId="TableGrid">
    <w:name w:val="Table Grid"/>
    <w:basedOn w:val="TableNormal"/>
    <w:rsid w:val="007945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3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8CF1F1-498E-4EEB-96BD-B70C2E848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497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INDICATIVE SCHEDULE</vt:lpstr>
    </vt:vector>
  </TitlesOfParts>
  <Company>해외자원팀</Company>
  <LinksUpToDate>false</LinksUpToDate>
  <CharactersWithSpaces>3329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INDICATIVE SCHEDULE</dc:title>
  <dc:creator>USER</dc:creator>
  <cp:lastModifiedBy>SungKwon Soh</cp:lastModifiedBy>
  <cp:revision>3</cp:revision>
  <cp:lastPrinted>2016-07-11T23:48:00Z</cp:lastPrinted>
  <dcterms:created xsi:type="dcterms:W3CDTF">2016-07-11T23:44:00Z</dcterms:created>
  <dcterms:modified xsi:type="dcterms:W3CDTF">2016-07-11T23:53:00Z</dcterms:modified>
</cp:coreProperties>
</file>